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06" w:type="dxa"/>
        <w:tblLook w:val="04A0" w:firstRow="1" w:lastRow="0" w:firstColumn="1" w:lastColumn="0" w:noHBand="0" w:noVBand="1"/>
      </w:tblPr>
      <w:tblGrid>
        <w:gridCol w:w="5071"/>
        <w:gridCol w:w="4535"/>
      </w:tblGrid>
      <w:tr w:rsidR="00376CAD" w:rsidRPr="00E903B0" w14:paraId="22BB9BEB" w14:textId="77777777" w:rsidTr="00FC313E">
        <w:tc>
          <w:tcPr>
            <w:tcW w:w="5071" w:type="dxa"/>
          </w:tcPr>
          <w:p w14:paraId="00B74338" w14:textId="0226EFA4" w:rsidR="00376CAD" w:rsidRPr="00C463E9" w:rsidRDefault="00376CAD" w:rsidP="00376CAD">
            <w:pPr>
              <w:pStyle w:val="NoSpacing"/>
              <w:jc w:val="center"/>
              <w:rPr>
                <w:rFonts w:ascii="Times New Roman" w:hAnsi="Times New Roman" w:cs="Times New Roman"/>
                <w:b/>
                <w:sz w:val="24"/>
                <w:szCs w:val="24"/>
              </w:rPr>
            </w:pPr>
            <w:r w:rsidRPr="00C463E9">
              <w:rPr>
                <w:rFonts w:ascii="Times New Roman" w:hAnsi="Times New Roman" w:cs="Times New Roman"/>
                <w:b/>
                <w:sz w:val="24"/>
                <w:szCs w:val="24"/>
              </w:rPr>
              <w:t>СОГЛАШЕНИЕ</w:t>
            </w:r>
          </w:p>
          <w:p w14:paraId="119A677B" w14:textId="77777777" w:rsidR="00376CAD" w:rsidRPr="00C463E9" w:rsidRDefault="00376CAD" w:rsidP="00376CAD">
            <w:pPr>
              <w:pStyle w:val="NoSpacing"/>
              <w:jc w:val="center"/>
              <w:rPr>
                <w:rFonts w:ascii="Times New Roman" w:hAnsi="Times New Roman" w:cs="Times New Roman"/>
                <w:b/>
                <w:sz w:val="24"/>
                <w:szCs w:val="24"/>
              </w:rPr>
            </w:pPr>
            <w:r w:rsidRPr="00C463E9">
              <w:rPr>
                <w:rFonts w:ascii="Times New Roman" w:hAnsi="Times New Roman" w:cs="Times New Roman"/>
                <w:b/>
                <w:sz w:val="24"/>
                <w:szCs w:val="24"/>
              </w:rPr>
              <w:t xml:space="preserve">О ПОДГОТОВКЕ И РАЗВИТИИ ЖУРНАЛА </w:t>
            </w:r>
          </w:p>
          <w:p w14:paraId="6B808CA2" w14:textId="77777777" w:rsidR="009A70F2" w:rsidRPr="00107396" w:rsidRDefault="009A70F2" w:rsidP="009A70F2">
            <w:pPr>
              <w:suppressAutoHyphens/>
              <w:jc w:val="center"/>
              <w:rPr>
                <w:b/>
                <w:bCs/>
                <w:color w:val="000000"/>
                <w:kern w:val="1"/>
                <w:lang w:eastAsia="ar-SA"/>
              </w:rPr>
            </w:pPr>
            <w:r w:rsidRPr="00107396">
              <w:rPr>
                <w:b/>
                <w:bCs/>
                <w:kern w:val="1"/>
                <w:lang w:eastAsia="ar-SA"/>
              </w:rPr>
              <w:t>“</w:t>
            </w:r>
            <w:r w:rsidRPr="008772AC">
              <w:rPr>
                <w:b/>
                <w:bCs/>
                <w:kern w:val="1"/>
                <w:lang w:eastAsia="ar-SA"/>
              </w:rPr>
              <w:t>Siberian</w:t>
            </w:r>
            <w:r w:rsidRPr="00107396">
              <w:rPr>
                <w:b/>
                <w:bCs/>
                <w:kern w:val="1"/>
                <w:lang w:eastAsia="ar-SA"/>
              </w:rPr>
              <w:t xml:space="preserve"> </w:t>
            </w:r>
            <w:r w:rsidRPr="008772AC">
              <w:rPr>
                <w:b/>
                <w:bCs/>
                <w:kern w:val="1"/>
                <w:lang w:eastAsia="ar-SA"/>
              </w:rPr>
              <w:t>Mathematical</w:t>
            </w:r>
            <w:r w:rsidRPr="00107396">
              <w:rPr>
                <w:b/>
                <w:bCs/>
                <w:kern w:val="1"/>
                <w:lang w:eastAsia="ar-SA"/>
              </w:rPr>
              <w:t xml:space="preserve"> </w:t>
            </w:r>
            <w:r w:rsidRPr="008772AC">
              <w:rPr>
                <w:b/>
                <w:bCs/>
                <w:kern w:val="1"/>
                <w:lang w:eastAsia="ar-SA"/>
              </w:rPr>
              <w:t>Journal</w:t>
            </w:r>
            <w:r w:rsidRPr="00107396">
              <w:rPr>
                <w:b/>
                <w:bCs/>
                <w:kern w:val="1"/>
                <w:lang w:eastAsia="ar-SA"/>
              </w:rPr>
              <w:t>”</w:t>
            </w:r>
          </w:p>
          <w:p w14:paraId="3DA01BF9" w14:textId="77777777" w:rsidR="00D83A9A" w:rsidRPr="00107396" w:rsidRDefault="00D83A9A" w:rsidP="00376CAD">
            <w:pPr>
              <w:pStyle w:val="NoSpacing"/>
              <w:jc w:val="both"/>
              <w:rPr>
                <w:rFonts w:ascii="Times New Roman" w:hAnsi="Times New Roman" w:cs="Times New Roman"/>
                <w:sz w:val="24"/>
                <w:szCs w:val="24"/>
                <w:lang w:val="en-US"/>
              </w:rPr>
            </w:pPr>
          </w:p>
          <w:p w14:paraId="425DFE17" w14:textId="77777777" w:rsidR="00376CAD" w:rsidRPr="00ED467E" w:rsidRDefault="00376CAD" w:rsidP="00ED467E">
            <w:pPr>
              <w:autoSpaceDE w:val="0"/>
              <w:autoSpaceDN w:val="0"/>
              <w:adjustRightInd w:val="0"/>
              <w:spacing w:after="360"/>
              <w:jc w:val="both"/>
              <w:rPr>
                <w:b/>
                <w:lang w:val="ru-RU"/>
              </w:rPr>
            </w:pPr>
            <w:r w:rsidRPr="00107396">
              <w:t xml:space="preserve">             </w:t>
            </w:r>
            <w:r w:rsidRPr="00ED467E">
              <w:rPr>
                <w:lang w:val="ru-RU"/>
              </w:rPr>
              <w:t>Компания</w:t>
            </w:r>
            <w:r w:rsidRPr="00107396">
              <w:rPr>
                <w:b/>
              </w:rPr>
              <w:t xml:space="preserve"> «</w:t>
            </w:r>
            <w:r w:rsidRPr="00ED467E">
              <w:rPr>
                <w:b/>
              </w:rPr>
              <w:t>Pleiades</w:t>
            </w:r>
            <w:r w:rsidRPr="00107396">
              <w:rPr>
                <w:b/>
              </w:rPr>
              <w:t xml:space="preserve"> </w:t>
            </w:r>
            <w:r w:rsidRPr="00ED467E">
              <w:rPr>
                <w:b/>
              </w:rPr>
              <w:t>Publishing</w:t>
            </w:r>
            <w:r w:rsidRPr="00107396">
              <w:rPr>
                <w:b/>
              </w:rPr>
              <w:t xml:space="preserve">, </w:t>
            </w:r>
            <w:r w:rsidRPr="00ED467E">
              <w:rPr>
                <w:b/>
              </w:rPr>
              <w:t>Ltd</w:t>
            </w:r>
            <w:r w:rsidRPr="00107396">
              <w:rPr>
                <w:b/>
              </w:rPr>
              <w:t>.»</w:t>
            </w:r>
            <w:r w:rsidRPr="00107396">
              <w:t xml:space="preserve"> </w:t>
            </w:r>
            <w:r w:rsidRPr="00ED467E">
              <w:rPr>
                <w:lang w:val="ru-RU"/>
              </w:rPr>
              <w:t>(«</w:t>
            </w:r>
            <w:proofErr w:type="spellStart"/>
            <w:r w:rsidRPr="00ED467E">
              <w:rPr>
                <w:lang w:val="ru-RU"/>
              </w:rPr>
              <w:t>Плеадес</w:t>
            </w:r>
            <w:proofErr w:type="spellEnd"/>
            <w:r w:rsidRPr="00ED467E">
              <w:rPr>
                <w:lang w:val="ru-RU"/>
              </w:rPr>
              <w:t xml:space="preserve"> Паблишинг, Лтд.»), в лице президента Компании А. Шусторовича, действующего на основании Устава, именуемая в дальнейшем </w:t>
            </w:r>
            <w:r w:rsidRPr="00ED467E">
              <w:rPr>
                <w:b/>
                <w:lang w:val="ru-RU"/>
              </w:rPr>
              <w:t>«Издатель»</w:t>
            </w:r>
            <w:r w:rsidRPr="00ED467E">
              <w:rPr>
                <w:lang w:val="ru-RU"/>
              </w:rPr>
              <w:t xml:space="preserve">, с одной стороны, </w:t>
            </w:r>
            <w:r w:rsidRPr="00ED467E">
              <w:rPr>
                <w:bCs/>
                <w:lang w:val="ru-RU"/>
              </w:rPr>
              <w:t xml:space="preserve">и </w:t>
            </w:r>
            <w:r w:rsidR="00D72E34" w:rsidRPr="00ED467E">
              <w:rPr>
                <w:bCs/>
                <w:color w:val="000000"/>
                <w:kern w:val="1"/>
                <w:lang w:val="ru-RU" w:eastAsia="ar-SA"/>
              </w:rPr>
              <w:t>академик РАН</w:t>
            </w:r>
            <w:r w:rsidR="00D72E34" w:rsidRPr="00ED467E">
              <w:rPr>
                <w:b/>
                <w:bCs/>
                <w:color w:val="000000"/>
                <w:kern w:val="1"/>
                <w:lang w:val="ru-RU" w:eastAsia="ar-SA"/>
              </w:rPr>
              <w:t xml:space="preserve"> Ершов Юрий Л</w:t>
            </w:r>
            <w:r w:rsidR="009A70F2" w:rsidRPr="00ED467E">
              <w:rPr>
                <w:b/>
                <w:bCs/>
                <w:color w:val="000000"/>
                <w:kern w:val="1"/>
                <w:lang w:val="ru-RU" w:eastAsia="ar-SA"/>
              </w:rPr>
              <w:t>еонидович</w:t>
            </w:r>
            <w:r w:rsidR="00635549" w:rsidRPr="00ED467E">
              <w:rPr>
                <w:color w:val="FF0000"/>
                <w:lang w:val="ru-RU"/>
              </w:rPr>
              <w:t xml:space="preserve"> </w:t>
            </w:r>
            <w:r w:rsidRPr="00ED467E">
              <w:rPr>
                <w:bCs/>
                <w:lang w:val="ru-RU"/>
              </w:rPr>
              <w:t>далее именуем</w:t>
            </w:r>
            <w:r w:rsidR="00635549" w:rsidRPr="00ED467E">
              <w:rPr>
                <w:bCs/>
                <w:lang w:val="ru-RU"/>
              </w:rPr>
              <w:t>ая</w:t>
            </w:r>
            <w:r w:rsidR="007A2A09" w:rsidRPr="00ED467E">
              <w:rPr>
                <w:bCs/>
                <w:lang w:val="ru-RU"/>
              </w:rPr>
              <w:t>(</w:t>
            </w:r>
            <w:proofErr w:type="spellStart"/>
            <w:r w:rsidR="007A2A09" w:rsidRPr="00ED467E">
              <w:rPr>
                <w:bCs/>
                <w:lang w:val="ru-RU"/>
              </w:rPr>
              <w:t>ый</w:t>
            </w:r>
            <w:proofErr w:type="spellEnd"/>
            <w:r w:rsidR="007A2A09" w:rsidRPr="00ED467E">
              <w:rPr>
                <w:bCs/>
                <w:lang w:val="ru-RU"/>
              </w:rPr>
              <w:t>)</w:t>
            </w:r>
            <w:r w:rsidRPr="00ED467E">
              <w:rPr>
                <w:bCs/>
                <w:lang w:val="ru-RU"/>
              </w:rPr>
              <w:t xml:space="preserve"> </w:t>
            </w:r>
            <w:r w:rsidRPr="00ED467E">
              <w:rPr>
                <w:b/>
                <w:bCs/>
                <w:lang w:val="ru-RU"/>
              </w:rPr>
              <w:t>«Главный редактор»</w:t>
            </w:r>
            <w:r w:rsidRPr="00ED467E">
              <w:rPr>
                <w:lang w:val="ru-RU"/>
              </w:rPr>
              <w:t>, с другой стороны, совместно далее именуемые «Стороны»</w:t>
            </w:r>
            <w:r w:rsidR="00ED467E" w:rsidRPr="00ED467E">
              <w:rPr>
                <w:lang w:val="ru-RU"/>
              </w:rPr>
              <w:t xml:space="preserve">, </w:t>
            </w:r>
            <w:r w:rsidR="00ED467E" w:rsidRPr="008772AC">
              <w:rPr>
                <w:lang w:val="ru-RU"/>
              </w:rPr>
              <w:t>во исполнение Соглашения о стратегическом взаимодействии при создании, подготовке, издании и распространении научных журналов и отдельных научных произведений, заключенного между Издателем и Федеральным государственным бюджетным учреждением «Сибирское отделени</w:t>
            </w:r>
            <w:r w:rsidR="00BD0EE2" w:rsidRPr="008772AC">
              <w:rPr>
                <w:lang w:val="ru-RU"/>
              </w:rPr>
              <w:t xml:space="preserve">е Российской академии наук» от </w:t>
            </w:r>
            <w:r w:rsidR="00FE00A0" w:rsidRPr="00513DDD">
              <w:rPr>
                <w:lang w:val="ru-RU"/>
              </w:rPr>
              <w:t>29.09</w:t>
            </w:r>
            <w:r w:rsidR="00ED467E" w:rsidRPr="00513DDD">
              <w:rPr>
                <w:lang w:val="ru-RU"/>
              </w:rPr>
              <w:t>.2023</w:t>
            </w:r>
            <w:r w:rsidR="00ED467E" w:rsidRPr="008772AC">
              <w:rPr>
                <w:lang w:val="ru-RU"/>
              </w:rPr>
              <w:t xml:space="preserve"> </w:t>
            </w:r>
            <w:r w:rsidR="00ED467E" w:rsidRPr="00513DDD">
              <w:rPr>
                <w:lang w:val="ru-RU"/>
              </w:rPr>
              <w:t>года,</w:t>
            </w:r>
            <w:r w:rsidR="00ED467E" w:rsidRPr="00513DDD">
              <w:rPr>
                <w:b/>
                <w:lang w:val="ru-RU"/>
              </w:rPr>
              <w:t xml:space="preserve"> </w:t>
            </w:r>
            <w:r w:rsidRPr="00ED467E">
              <w:rPr>
                <w:lang w:val="ru-RU"/>
              </w:rPr>
              <w:t>заключили настоящее Соглашение о нижеследующем:</w:t>
            </w:r>
          </w:p>
          <w:p w14:paraId="2AE9A202" w14:textId="77777777" w:rsidR="00376CAD" w:rsidRPr="00C463E9" w:rsidRDefault="00376CAD" w:rsidP="00376CAD">
            <w:pPr>
              <w:pStyle w:val="NoSpacing"/>
              <w:jc w:val="center"/>
              <w:rPr>
                <w:rFonts w:ascii="Times New Roman" w:hAnsi="Times New Roman" w:cs="Times New Roman"/>
                <w:b/>
                <w:bCs/>
                <w:sz w:val="24"/>
                <w:szCs w:val="24"/>
              </w:rPr>
            </w:pPr>
            <w:r w:rsidRPr="00C463E9">
              <w:rPr>
                <w:rFonts w:ascii="Times New Roman" w:hAnsi="Times New Roman" w:cs="Times New Roman"/>
                <w:b/>
                <w:bCs/>
                <w:sz w:val="24"/>
                <w:szCs w:val="24"/>
              </w:rPr>
              <w:t>1. ОПРЕДЕЛЕНИЯ</w:t>
            </w:r>
          </w:p>
          <w:p w14:paraId="5FF8DE8C" w14:textId="77777777" w:rsidR="00376CAD" w:rsidRPr="00C463E9" w:rsidRDefault="00376CAD" w:rsidP="00376CAD">
            <w:pPr>
              <w:pStyle w:val="NoSpacing"/>
              <w:jc w:val="center"/>
              <w:rPr>
                <w:rFonts w:ascii="Times New Roman" w:hAnsi="Times New Roman" w:cs="Times New Roman"/>
                <w:b/>
                <w:bCs/>
                <w:sz w:val="24"/>
                <w:szCs w:val="24"/>
              </w:rPr>
            </w:pPr>
          </w:p>
          <w:p w14:paraId="697E870F" w14:textId="77777777" w:rsidR="00BD0EE2" w:rsidRPr="004B250D" w:rsidRDefault="00376CAD" w:rsidP="00BD0EE2">
            <w:pPr>
              <w:pStyle w:val="NoSpacing"/>
              <w:jc w:val="both"/>
              <w:rPr>
                <w:rFonts w:ascii="Times New Roman" w:hAnsi="Times New Roman" w:cs="Times New Roman"/>
              </w:rPr>
            </w:pPr>
            <w:r w:rsidRPr="00C463E9">
              <w:rPr>
                <w:rFonts w:ascii="Times New Roman" w:hAnsi="Times New Roman" w:cs="Times New Roman"/>
                <w:b/>
                <w:sz w:val="24"/>
                <w:szCs w:val="24"/>
              </w:rPr>
              <w:t xml:space="preserve"> </w:t>
            </w:r>
            <w:r w:rsidR="00BD0EE2">
              <w:rPr>
                <w:rFonts w:ascii="Times New Roman" w:hAnsi="Times New Roman" w:cs="Times New Roman"/>
                <w:b/>
              </w:rPr>
              <w:t xml:space="preserve">1. </w:t>
            </w:r>
            <w:r w:rsidR="00BD0EE2" w:rsidRPr="004B250D">
              <w:rPr>
                <w:rFonts w:ascii="Times New Roman" w:hAnsi="Times New Roman" w:cs="Times New Roman"/>
              </w:rPr>
              <w:t>Если иные Определения и термины, прямо не предусмотрены настоящим Соглашением или Договором авторского заказа на соответствующий издательский год, или Стороны в дальнейшем не договорятся об ином, Стороны договорились для целей настоящего Соглашения использовать следующие определения:</w:t>
            </w:r>
          </w:p>
          <w:p w14:paraId="3610415D" w14:textId="77777777" w:rsidR="005972A0" w:rsidRPr="005972A0" w:rsidRDefault="00BD0EE2" w:rsidP="005972A0">
            <w:pPr>
              <w:suppressAutoHyphens/>
              <w:jc w:val="both"/>
              <w:rPr>
                <w:b/>
                <w:bCs/>
                <w:color w:val="000000"/>
                <w:kern w:val="1"/>
                <w:lang w:val="ru-RU" w:eastAsia="ar-SA"/>
              </w:rPr>
            </w:pPr>
            <w:r w:rsidRPr="005972A0">
              <w:rPr>
                <w:b/>
                <w:bCs/>
                <w:lang w:val="ru-RU"/>
              </w:rPr>
              <w:t>1.1.</w:t>
            </w:r>
            <w:r w:rsidRPr="005972A0">
              <w:rPr>
                <w:lang w:val="ru-RU"/>
              </w:rPr>
              <w:t xml:space="preserve"> «</w:t>
            </w:r>
            <w:r w:rsidRPr="005972A0">
              <w:rPr>
                <w:b/>
                <w:lang w:val="ru-RU"/>
              </w:rPr>
              <w:t>Журнал</w:t>
            </w:r>
            <w:r w:rsidRPr="005972A0">
              <w:rPr>
                <w:lang w:val="ru-RU"/>
              </w:rPr>
              <w:t>» − научный журнал, выходящий в свет на английском языке, с использованием названия</w:t>
            </w:r>
            <w:r w:rsidR="005972A0" w:rsidRPr="005972A0">
              <w:rPr>
                <w:lang w:val="ru-RU"/>
              </w:rPr>
              <w:t xml:space="preserve"> </w:t>
            </w:r>
            <w:r w:rsidR="005972A0" w:rsidRPr="008772AC">
              <w:rPr>
                <w:b/>
                <w:bCs/>
                <w:kern w:val="1"/>
                <w:lang w:val="ru-RU" w:eastAsia="ar-SA"/>
              </w:rPr>
              <w:t>“</w:t>
            </w:r>
            <w:r w:rsidR="005972A0" w:rsidRPr="008772AC">
              <w:rPr>
                <w:b/>
                <w:bCs/>
                <w:kern w:val="1"/>
                <w:lang w:eastAsia="ar-SA"/>
              </w:rPr>
              <w:t>Siberian</w:t>
            </w:r>
            <w:r w:rsidR="005972A0" w:rsidRPr="008772AC">
              <w:rPr>
                <w:b/>
                <w:bCs/>
                <w:kern w:val="1"/>
                <w:lang w:val="ru-RU" w:eastAsia="ar-SA"/>
              </w:rPr>
              <w:t xml:space="preserve"> </w:t>
            </w:r>
            <w:r w:rsidR="005972A0" w:rsidRPr="008772AC">
              <w:rPr>
                <w:b/>
                <w:bCs/>
                <w:kern w:val="1"/>
                <w:lang w:eastAsia="ar-SA"/>
              </w:rPr>
              <w:t>Mathematical</w:t>
            </w:r>
            <w:r w:rsidR="005972A0" w:rsidRPr="008772AC">
              <w:rPr>
                <w:b/>
                <w:bCs/>
                <w:kern w:val="1"/>
                <w:lang w:val="ru-RU" w:eastAsia="ar-SA"/>
              </w:rPr>
              <w:t xml:space="preserve"> </w:t>
            </w:r>
            <w:r w:rsidR="005972A0" w:rsidRPr="008772AC">
              <w:rPr>
                <w:b/>
                <w:bCs/>
                <w:kern w:val="1"/>
                <w:lang w:eastAsia="ar-SA"/>
              </w:rPr>
              <w:t>Journal</w:t>
            </w:r>
            <w:r w:rsidR="005972A0" w:rsidRPr="008772AC">
              <w:rPr>
                <w:b/>
                <w:bCs/>
                <w:kern w:val="1"/>
                <w:lang w:val="ru-RU" w:eastAsia="ar-SA"/>
              </w:rPr>
              <w:t>”</w:t>
            </w:r>
          </w:p>
          <w:p w14:paraId="28A84A61" w14:textId="77777777" w:rsidR="00BD0EE2" w:rsidRDefault="00BD0EE2" w:rsidP="005972A0">
            <w:pPr>
              <w:pStyle w:val="NoSpacing"/>
              <w:jc w:val="both"/>
              <w:rPr>
                <w:rFonts w:ascii="Times New Roman" w:hAnsi="Times New Roman" w:cs="Times New Roman"/>
              </w:rPr>
            </w:pPr>
            <w:r w:rsidRPr="00EA7D70">
              <w:rPr>
                <w:rFonts w:ascii="Times New Roman" w:hAnsi="Times New Roman" w:cs="Times New Roman"/>
              </w:rPr>
              <w:t xml:space="preserve"> (далее – Название), отдельные Произведения на </w:t>
            </w:r>
            <w:r w:rsidRPr="004B250D">
              <w:rPr>
                <w:rFonts w:ascii="Times New Roman" w:hAnsi="Times New Roman" w:cs="Times New Roman"/>
              </w:rPr>
              <w:t>английском языке (или их часть, включая переводы), выходящие в свет с использованием Названия, правообладателем и издателем, которого, с момента вступления в силу настоящего Договора является (или будет являться) Издатель. Понятие «Журнал» также включает производные публикации Журнала любым способом и в любой форме, известной сейчас или которые станут известны в будущем (включая электронные версии или версии в других форматах), с использованием Названия. Издатель сохранит права собственности и все интеллектуальные (авторские) права на Журнал, Произведения на английском языке (включая переводы), все производные произведения (публикации, включая переводы), которые Издатель (а также его сотрудники и/или любые другие контракторы) создаст (создадут) в течение срока действия настоящего Соглашения и</w:t>
            </w:r>
            <w:r>
              <w:rPr>
                <w:rFonts w:ascii="Times New Roman" w:hAnsi="Times New Roman" w:cs="Times New Roman"/>
              </w:rPr>
              <w:t xml:space="preserve"> в соответствии с его условиями.</w:t>
            </w:r>
          </w:p>
          <w:p w14:paraId="5B3A2A8D" w14:textId="77777777" w:rsidR="00513DDD" w:rsidRPr="00A7176E" w:rsidRDefault="00513DDD" w:rsidP="005972A0">
            <w:pPr>
              <w:pStyle w:val="NoSpacing"/>
              <w:jc w:val="both"/>
              <w:rPr>
                <w:rFonts w:ascii="Times New Roman" w:hAnsi="Times New Roman" w:cs="Times New Roman"/>
                <w:b/>
              </w:rPr>
            </w:pPr>
          </w:p>
          <w:p w14:paraId="617F4FB8" w14:textId="77777777" w:rsidR="003A03FF" w:rsidRPr="0007087E" w:rsidRDefault="003A03FF" w:rsidP="00BD0EE2">
            <w:pPr>
              <w:pStyle w:val="NoSpacing"/>
              <w:jc w:val="both"/>
              <w:rPr>
                <w:rFonts w:ascii="Times New Roman" w:hAnsi="Times New Roman" w:cs="Times New Roman"/>
                <w:b/>
              </w:rPr>
            </w:pPr>
          </w:p>
          <w:p w14:paraId="6C222048" w14:textId="77777777" w:rsidR="00952EAF" w:rsidRDefault="00BD0EE2" w:rsidP="00BD0EE2">
            <w:pPr>
              <w:pStyle w:val="NoSpacing"/>
              <w:jc w:val="both"/>
              <w:rPr>
                <w:rFonts w:ascii="Times New Roman" w:hAnsi="Times New Roman" w:cs="Times New Roman"/>
                <w:b/>
              </w:rPr>
            </w:pPr>
            <w:r w:rsidRPr="00452592">
              <w:rPr>
                <w:rFonts w:ascii="Times New Roman" w:hAnsi="Times New Roman" w:cs="Times New Roman"/>
                <w:b/>
              </w:rPr>
              <w:t>1.2. «Тематика Журнала» или «Тематика»</w:t>
            </w:r>
            <w:r w:rsidRPr="00452592">
              <w:rPr>
                <w:rFonts w:ascii="Times New Roman" w:hAnsi="Times New Roman" w:cs="Times New Roman"/>
                <w:bCs/>
              </w:rPr>
              <w:t xml:space="preserve"> </w:t>
            </w:r>
            <w:r w:rsidR="003A03FF" w:rsidRPr="003A03FF">
              <w:rPr>
                <w:rFonts w:ascii="Times New Roman" w:hAnsi="Times New Roman" w:cs="Times New Roman"/>
                <w:bCs/>
              </w:rPr>
              <w:t>-</w:t>
            </w:r>
            <w:r w:rsidR="005972A0" w:rsidRPr="004A72A1">
              <w:rPr>
                <w:rFonts w:ascii="Times New Roman" w:hAnsi="Times New Roman" w:cs="Times New Roman"/>
              </w:rPr>
              <w:t>статьи, содержащие новые результаты в области математики</w:t>
            </w:r>
            <w:r w:rsidR="00487AA0" w:rsidRPr="004A72A1">
              <w:rPr>
                <w:rFonts w:ascii="Times New Roman" w:hAnsi="Times New Roman" w:cs="Times New Roman"/>
              </w:rPr>
              <w:t>.</w:t>
            </w:r>
          </w:p>
          <w:p w14:paraId="743D4D35" w14:textId="77777777" w:rsidR="00BD0EE2" w:rsidRPr="004B250D" w:rsidRDefault="00BD0EE2" w:rsidP="00BD0EE2">
            <w:pPr>
              <w:pStyle w:val="NoSpacing"/>
              <w:jc w:val="both"/>
              <w:rPr>
                <w:rFonts w:ascii="Times New Roman" w:hAnsi="Times New Roman" w:cs="Times New Roman"/>
                <w:b/>
              </w:rPr>
            </w:pPr>
            <w:r w:rsidRPr="004B250D">
              <w:rPr>
                <w:rFonts w:ascii="Times New Roman" w:hAnsi="Times New Roman" w:cs="Times New Roman"/>
                <w:b/>
              </w:rPr>
              <w:t>1.3. «Составители» –</w:t>
            </w:r>
            <w:r w:rsidRPr="004B250D">
              <w:rPr>
                <w:rFonts w:ascii="Times New Roman" w:hAnsi="Times New Roman" w:cs="Times New Roman"/>
              </w:rPr>
              <w:t xml:space="preserve"> Главный редактор Журнала или иные физические лица, привлеченные Главным редактором Журнала в соответствии с условиями Договора авторского заказа (как указано ниже) и осуществляющие по поручению Издателя подбор и расположение Произведений в целях создания составного произведения – содержания каждого номера Журнала – и осуществляющие редакционную подготовку Произведений для их после</w:t>
            </w:r>
            <w:r>
              <w:rPr>
                <w:rFonts w:ascii="Times New Roman" w:hAnsi="Times New Roman" w:cs="Times New Roman"/>
              </w:rPr>
              <w:t>дующего использования Издателем.</w:t>
            </w:r>
          </w:p>
          <w:p w14:paraId="6EC7EF8C" w14:textId="77777777" w:rsidR="00920470" w:rsidRDefault="00920470" w:rsidP="00BD0EE2">
            <w:pPr>
              <w:pStyle w:val="NoSpacing"/>
              <w:jc w:val="both"/>
              <w:rPr>
                <w:rFonts w:ascii="Times New Roman" w:hAnsi="Times New Roman" w:cs="Times New Roman"/>
                <w:b/>
              </w:rPr>
            </w:pPr>
          </w:p>
          <w:p w14:paraId="073DD376" w14:textId="77777777" w:rsidR="00BD0EE2" w:rsidRDefault="00BD0EE2" w:rsidP="00BD0EE2">
            <w:pPr>
              <w:pStyle w:val="NoSpacing"/>
              <w:jc w:val="both"/>
              <w:rPr>
                <w:ins w:id="0" w:author="Pochivalova" w:date="2023-10-06T12:52:00Z"/>
                <w:rFonts w:ascii="Times New Roman" w:hAnsi="Times New Roman" w:cs="Times New Roman"/>
                <w:b/>
              </w:rPr>
            </w:pPr>
            <w:r w:rsidRPr="004B250D">
              <w:rPr>
                <w:rFonts w:ascii="Times New Roman" w:hAnsi="Times New Roman" w:cs="Times New Roman"/>
                <w:b/>
              </w:rPr>
              <w:t>1.4. «Авторы» –</w:t>
            </w:r>
            <w:r w:rsidRPr="004B250D">
              <w:rPr>
                <w:rFonts w:ascii="Times New Roman" w:hAnsi="Times New Roman" w:cs="Times New Roman"/>
              </w:rPr>
              <w:t xml:space="preserve"> физические лица, творческим трудом которых создаются Произведения, заключившие с Издателем договор о предоставлении Издателю соответствующих авторских прав на использование Произведений (далее – Авторский договор). В силу условий Авторских договоров исключительные права на использование Произведений принадлежат (или будут принадлежать) Издателю. Условия Авторских договоров определяются Издателем и, в виде типовых форм Авторских договоров, размещаются Издателем в открытом доступе на сайтах Издателя. Указанные договоры являются договорами присоединения и по</w:t>
            </w:r>
            <w:r>
              <w:rPr>
                <w:rFonts w:ascii="Times New Roman" w:hAnsi="Times New Roman" w:cs="Times New Roman"/>
              </w:rPr>
              <w:t>длежат обязательному заключению.</w:t>
            </w:r>
            <w:r w:rsidRPr="004B250D">
              <w:rPr>
                <w:rFonts w:ascii="Times New Roman" w:hAnsi="Times New Roman" w:cs="Times New Roman"/>
                <w:b/>
              </w:rPr>
              <w:t xml:space="preserve"> </w:t>
            </w:r>
          </w:p>
          <w:p w14:paraId="69E6043F" w14:textId="77777777" w:rsidR="00BD0EE2" w:rsidRPr="004B250D" w:rsidRDefault="00BD0EE2" w:rsidP="00BD0EE2">
            <w:pPr>
              <w:pStyle w:val="NoSpacing"/>
              <w:jc w:val="both"/>
              <w:rPr>
                <w:rFonts w:ascii="Times New Roman" w:hAnsi="Times New Roman" w:cs="Times New Roman"/>
              </w:rPr>
            </w:pPr>
            <w:r w:rsidRPr="004B250D">
              <w:rPr>
                <w:rFonts w:ascii="Times New Roman" w:hAnsi="Times New Roman" w:cs="Times New Roman"/>
                <w:b/>
              </w:rPr>
              <w:t>1.5. «Произведения» или «Материалы» –</w:t>
            </w:r>
            <w:r w:rsidRPr="004B250D">
              <w:rPr>
                <w:rFonts w:ascii="Times New Roman" w:hAnsi="Times New Roman" w:cs="Times New Roman"/>
              </w:rPr>
              <w:t xml:space="preserve"> оригинальные научно-исследовательские авторские</w:t>
            </w:r>
            <w:r w:rsidRPr="004B250D">
              <w:rPr>
                <w:rFonts w:ascii="Times New Roman" w:hAnsi="Times New Roman" w:cs="Times New Roman"/>
                <w:i/>
              </w:rPr>
              <w:t xml:space="preserve"> </w:t>
            </w:r>
            <w:r w:rsidRPr="004B250D">
              <w:rPr>
                <w:rFonts w:ascii="Times New Roman" w:hAnsi="Times New Roman" w:cs="Times New Roman"/>
              </w:rPr>
              <w:t>статьи, иллюстрации, фотографии и иные отдельные составные части статьи, являющиеся объектами авторских прав, соответствующие Тематике Журнала или близкой к ней, ранее не опубликованные где-либо и\или кем-либо на английском языке, отобранные и определенным образом расположенные Главным редактором Журнала и другими Составителями в виде составного произведения, в целях формирования содержания номеров Журнала для последующего их использования Издателем в соответствии с условиями Авторских договор</w:t>
            </w:r>
            <w:r>
              <w:rPr>
                <w:rFonts w:ascii="Times New Roman" w:hAnsi="Times New Roman" w:cs="Times New Roman"/>
              </w:rPr>
              <w:t>ов, ДАЗ и настоящего Соглашения.</w:t>
            </w:r>
          </w:p>
          <w:p w14:paraId="383DCF70" w14:textId="77777777" w:rsidR="00BD0EE2" w:rsidRPr="00A05EA1" w:rsidRDefault="00BD0EE2" w:rsidP="00BD0EE2">
            <w:pPr>
              <w:pStyle w:val="NoSpacing"/>
              <w:ind w:right="141"/>
              <w:jc w:val="both"/>
              <w:rPr>
                <w:rFonts w:ascii="Times New Roman" w:hAnsi="Times New Roman" w:cs="Times New Roman"/>
              </w:rPr>
            </w:pPr>
            <w:r w:rsidRPr="00A05EA1">
              <w:rPr>
                <w:rFonts w:ascii="Times New Roman" w:hAnsi="Times New Roman" w:cs="Times New Roman"/>
                <w:b/>
              </w:rPr>
              <w:t>1</w:t>
            </w:r>
            <w:r>
              <w:rPr>
                <w:rFonts w:ascii="Times New Roman" w:hAnsi="Times New Roman" w:cs="Times New Roman"/>
                <w:b/>
              </w:rPr>
              <w:t>.6</w:t>
            </w:r>
            <w:r w:rsidRPr="00A05EA1">
              <w:rPr>
                <w:rFonts w:ascii="Times New Roman" w:hAnsi="Times New Roman" w:cs="Times New Roman"/>
                <w:b/>
              </w:rPr>
              <w:t>. «Договор авторского заказа» или «ДАЗ»</w:t>
            </w:r>
            <w:r w:rsidRPr="00A05EA1">
              <w:rPr>
                <w:rFonts w:ascii="Times New Roman" w:hAnsi="Times New Roman" w:cs="Times New Roman"/>
              </w:rPr>
              <w:t xml:space="preserve"> – договор заказа, ежегодно заключаемый между Издателем и лицом, выполняющим функции Главного редактора Журнала на соответствующий Издательский год, регулирующий взаимоотношения между Издателем и Главным редактором (Составителями), включая их права и обязанности, по созданию составного произведения – содержания номеров Журнала, рецензированию и редакционной подготовке Произведений (материалов) к выпуску в свет. ДАЗ является неотъемлемой частью настоящего Соглашения. В случае отсутствия у Издателя ДАЗ с Главным редактором Журнала на соответствующий Издательский год, обязательства Издателя по настоящему </w:t>
            </w:r>
            <w:r>
              <w:rPr>
                <w:rFonts w:ascii="Times New Roman" w:hAnsi="Times New Roman" w:cs="Times New Roman"/>
              </w:rPr>
              <w:t>С</w:t>
            </w:r>
            <w:r w:rsidRPr="00A05EA1">
              <w:rPr>
                <w:rFonts w:ascii="Times New Roman" w:hAnsi="Times New Roman" w:cs="Times New Roman"/>
              </w:rPr>
              <w:t>оглашению могут быть приостановлены Издателем в одностороннем порядке до момента его заключения.</w:t>
            </w:r>
          </w:p>
          <w:p w14:paraId="364BBA67" w14:textId="77777777" w:rsidR="00BD0EE2" w:rsidRDefault="00BD0EE2" w:rsidP="00BD0EE2">
            <w:pPr>
              <w:pStyle w:val="NoSpacing"/>
              <w:ind w:right="141"/>
              <w:jc w:val="both"/>
              <w:rPr>
                <w:rFonts w:ascii="Times New Roman" w:hAnsi="Times New Roman" w:cs="Times New Roman"/>
              </w:rPr>
            </w:pPr>
            <w:r>
              <w:rPr>
                <w:rFonts w:ascii="Times New Roman" w:hAnsi="Times New Roman" w:cs="Times New Roman"/>
                <w:b/>
              </w:rPr>
              <w:t>1.7</w:t>
            </w:r>
            <w:r w:rsidRPr="00A05EA1">
              <w:rPr>
                <w:rFonts w:ascii="Times New Roman" w:hAnsi="Times New Roman" w:cs="Times New Roman"/>
                <w:b/>
              </w:rPr>
              <w:t xml:space="preserve">. </w:t>
            </w:r>
            <w:r w:rsidRPr="00ED2012">
              <w:rPr>
                <w:rFonts w:ascii="Times New Roman" w:hAnsi="Times New Roman" w:cs="Times New Roman"/>
                <w:b/>
              </w:rPr>
              <w:t>«Договоры»</w:t>
            </w:r>
            <w:r w:rsidRPr="00A05EA1">
              <w:rPr>
                <w:rFonts w:ascii="Times New Roman" w:hAnsi="Times New Roman" w:cs="Times New Roman"/>
              </w:rPr>
              <w:t xml:space="preserve"> – совокупно для целей настоящего Соглашения: Договор авторского заказа («ДАЗ»), Авторские договоры и иные договоры, заключенные (или которые будут заключены в будущем) Издателем с Правообладателями, Главным редактором Журнала, Авторами и иными лицами, привлеченными Главным редактором в рамках ДАЗ, в течение срока действия настоящего Соглашения в рамках и целях их исполнения.</w:t>
            </w:r>
          </w:p>
          <w:p w14:paraId="123ADC89" w14:textId="77777777" w:rsidR="00BD0EE2" w:rsidRPr="00A05EA1" w:rsidRDefault="00BD0EE2" w:rsidP="00BD0EE2">
            <w:pPr>
              <w:pStyle w:val="NoSpacing"/>
              <w:ind w:right="141"/>
              <w:jc w:val="both"/>
              <w:rPr>
                <w:rFonts w:ascii="Times New Roman" w:hAnsi="Times New Roman" w:cs="Times New Roman"/>
              </w:rPr>
            </w:pPr>
          </w:p>
          <w:p w14:paraId="772B2272" w14:textId="77777777" w:rsidR="00BD0EE2" w:rsidRPr="00A05EA1" w:rsidRDefault="00BD0EE2" w:rsidP="00BD0EE2">
            <w:pPr>
              <w:pStyle w:val="NoSpacing"/>
              <w:ind w:right="141"/>
              <w:jc w:val="both"/>
              <w:rPr>
                <w:rFonts w:ascii="Times New Roman" w:hAnsi="Times New Roman" w:cs="Times New Roman"/>
              </w:rPr>
            </w:pPr>
            <w:r>
              <w:rPr>
                <w:rFonts w:ascii="Times New Roman" w:hAnsi="Times New Roman" w:cs="Times New Roman"/>
                <w:b/>
              </w:rPr>
              <w:t>1.8</w:t>
            </w:r>
            <w:r w:rsidRPr="00A05EA1">
              <w:rPr>
                <w:rFonts w:ascii="Times New Roman" w:hAnsi="Times New Roman" w:cs="Times New Roman"/>
                <w:b/>
              </w:rPr>
              <w:t xml:space="preserve">. «Дистрибьютор Журнала» – </w:t>
            </w:r>
            <w:r w:rsidRPr="00A05EA1">
              <w:rPr>
                <w:rFonts w:ascii="Times New Roman" w:hAnsi="Times New Roman" w:cs="Times New Roman"/>
              </w:rPr>
              <w:t>Издатель или иное лицо, уполномоченное и/или наделенное Издателем правом на распространение Журнала и/или его отдельных Произведений или материалов в соответствии с договором(</w:t>
            </w:r>
            <w:proofErr w:type="spellStart"/>
            <w:r w:rsidRPr="00A05EA1">
              <w:rPr>
                <w:rFonts w:ascii="Times New Roman" w:hAnsi="Times New Roman" w:cs="Times New Roman"/>
              </w:rPr>
              <w:t>ами</w:t>
            </w:r>
            <w:proofErr w:type="spellEnd"/>
            <w:r w:rsidRPr="00A05EA1">
              <w:rPr>
                <w:rFonts w:ascii="Times New Roman" w:hAnsi="Times New Roman" w:cs="Times New Roman"/>
              </w:rPr>
              <w:t>), заключенными между Издателем и указанным(и) лицом(</w:t>
            </w:r>
            <w:proofErr w:type="spellStart"/>
            <w:r w:rsidRPr="00A05EA1">
              <w:rPr>
                <w:rFonts w:ascii="Times New Roman" w:hAnsi="Times New Roman" w:cs="Times New Roman"/>
              </w:rPr>
              <w:t>ами</w:t>
            </w:r>
            <w:proofErr w:type="spellEnd"/>
            <w:r w:rsidRPr="00A05EA1">
              <w:rPr>
                <w:rFonts w:ascii="Times New Roman" w:hAnsi="Times New Roman" w:cs="Times New Roman"/>
              </w:rPr>
              <w:t>).</w:t>
            </w:r>
          </w:p>
          <w:p w14:paraId="4CD575D6" w14:textId="77777777" w:rsidR="00BD0EE2" w:rsidRPr="00A05EA1" w:rsidDel="002A191F" w:rsidRDefault="00BD0EE2" w:rsidP="00BD0EE2">
            <w:pPr>
              <w:pStyle w:val="NoSpacing"/>
              <w:ind w:right="141"/>
              <w:jc w:val="both"/>
              <w:rPr>
                <w:del w:id="1" w:author="Pochivalova" w:date="2023-10-06T12:49:00Z"/>
                <w:rFonts w:ascii="Times New Roman" w:hAnsi="Times New Roman" w:cs="Times New Roman"/>
              </w:rPr>
            </w:pPr>
            <w:r>
              <w:rPr>
                <w:rFonts w:ascii="Times New Roman" w:hAnsi="Times New Roman" w:cs="Times New Roman"/>
                <w:b/>
              </w:rPr>
              <w:t>1.9</w:t>
            </w:r>
            <w:r w:rsidRPr="00A05EA1">
              <w:rPr>
                <w:rFonts w:ascii="Times New Roman" w:hAnsi="Times New Roman" w:cs="Times New Roman"/>
                <w:b/>
              </w:rPr>
              <w:t>. «Издательский год»</w:t>
            </w:r>
            <w:r w:rsidRPr="00A05EA1">
              <w:rPr>
                <w:rFonts w:ascii="Times New Roman" w:hAnsi="Times New Roman" w:cs="Times New Roman"/>
              </w:rPr>
              <w:t xml:space="preserve"> – год издания, указанный на обложке годового комплекта номеров (выпусков) Журнала.</w:t>
            </w:r>
          </w:p>
          <w:p w14:paraId="3416677D" w14:textId="77777777" w:rsidR="00BD0EE2" w:rsidRDefault="00BD0EE2" w:rsidP="00BD0EE2">
            <w:pPr>
              <w:pStyle w:val="NoSpacing"/>
              <w:ind w:right="141"/>
              <w:jc w:val="both"/>
              <w:rPr>
                <w:rFonts w:ascii="Times New Roman" w:hAnsi="Times New Roman" w:cs="Times New Roman"/>
              </w:rPr>
            </w:pPr>
            <w:r>
              <w:rPr>
                <w:rFonts w:ascii="Times New Roman" w:hAnsi="Times New Roman" w:cs="Times New Roman"/>
                <w:b/>
              </w:rPr>
              <w:t>1.10.</w:t>
            </w:r>
            <w:r w:rsidRPr="00A05EA1">
              <w:rPr>
                <w:rFonts w:ascii="Times New Roman" w:hAnsi="Times New Roman" w:cs="Times New Roman"/>
                <w:b/>
              </w:rPr>
              <w:t xml:space="preserve"> «Присоединенные материалы» (</w:t>
            </w:r>
            <w:r w:rsidRPr="00A05EA1">
              <w:rPr>
                <w:rFonts w:ascii="Times New Roman" w:hAnsi="Times New Roman" w:cs="Times New Roman"/>
                <w:iCs/>
              </w:rPr>
              <w:t>при наличии</w:t>
            </w:r>
            <w:r w:rsidRPr="00A05EA1">
              <w:rPr>
                <w:rFonts w:ascii="Times New Roman" w:hAnsi="Times New Roman" w:cs="Times New Roman"/>
                <w:b/>
              </w:rPr>
              <w:t xml:space="preserve">) – </w:t>
            </w:r>
            <w:r w:rsidRPr="00A05EA1">
              <w:rPr>
                <w:rFonts w:ascii="Times New Roman" w:hAnsi="Times New Roman" w:cs="Times New Roman"/>
              </w:rPr>
              <w:t xml:space="preserve">Произведения и иные объекты авторских прав по Тематике Журнала или близкой к ней, изначально публикуемые на русском языке в научных журналах </w:t>
            </w:r>
            <w:r>
              <w:rPr>
                <w:rFonts w:ascii="Times New Roman" w:hAnsi="Times New Roman" w:cs="Times New Roman"/>
              </w:rPr>
              <w:t>п</w:t>
            </w:r>
            <w:r w:rsidRPr="00A05EA1">
              <w:rPr>
                <w:rFonts w:ascii="Times New Roman" w:hAnsi="Times New Roman" w:cs="Times New Roman"/>
              </w:rPr>
              <w:t xml:space="preserve">равообладателей или третьих лиц. </w:t>
            </w:r>
            <w:r w:rsidRPr="00822818">
              <w:rPr>
                <w:rFonts w:ascii="Times New Roman" w:hAnsi="Times New Roman" w:cs="Times New Roman"/>
              </w:rPr>
              <w:t xml:space="preserve">Решение об опубликовании в Журнале Присоединенных материалов или дополнительном объеме принимается Издателем по согласованию с Главным редактором Журнала и оформляется в виде дополнения или изменения к настоящему </w:t>
            </w:r>
            <w:r w:rsidRPr="006B5111">
              <w:rPr>
                <w:rFonts w:ascii="Times New Roman" w:hAnsi="Times New Roman" w:cs="Times New Roman"/>
              </w:rPr>
              <w:t>Соглашению или фиксируются в Договоре авторского заказа на соответствующий Издательский год.</w:t>
            </w:r>
          </w:p>
          <w:p w14:paraId="5A8CEA98" w14:textId="77777777" w:rsidR="00BD0EE2" w:rsidRDefault="00BD0EE2" w:rsidP="00BD0EE2">
            <w:pPr>
              <w:pStyle w:val="NoSpacing"/>
              <w:ind w:right="141"/>
              <w:jc w:val="both"/>
              <w:rPr>
                <w:rFonts w:ascii="Times New Roman" w:hAnsi="Times New Roman" w:cs="Times New Roman"/>
              </w:rPr>
            </w:pPr>
            <w:r>
              <w:rPr>
                <w:rFonts w:ascii="Times New Roman" w:hAnsi="Times New Roman" w:cs="Times New Roman"/>
                <w:b/>
              </w:rPr>
              <w:t>1.11.</w:t>
            </w:r>
            <w:r w:rsidRPr="00A05EA1">
              <w:rPr>
                <w:rFonts w:ascii="Times New Roman" w:hAnsi="Times New Roman" w:cs="Times New Roman"/>
              </w:rPr>
              <w:t xml:space="preserve"> </w:t>
            </w:r>
            <w:r w:rsidRPr="00A05EA1">
              <w:rPr>
                <w:rFonts w:ascii="Times New Roman" w:hAnsi="Times New Roman" w:cs="Times New Roman"/>
                <w:b/>
              </w:rPr>
              <w:t>«Критерии оценки качества Журнала»</w:t>
            </w:r>
            <w:r w:rsidRPr="00A05EA1">
              <w:rPr>
                <w:rFonts w:ascii="Times New Roman" w:hAnsi="Times New Roman" w:cs="Times New Roman"/>
              </w:rPr>
              <w:t xml:space="preserve"> – информация, содержащаяся в ежегодном Отчете Главного редактора (как указано ниже), и другие дополнительно согласованные Сторонами показатели на соответствующий Издательский год, включая такие основные (базовые) показатели, как: наличие и</w:t>
            </w:r>
            <w:r w:rsidRPr="00A05EA1">
              <w:rPr>
                <w:rFonts w:ascii="Times New Roman" w:hAnsi="Times New Roman" w:cs="Times New Roman"/>
                <w:color w:val="FF0000"/>
              </w:rPr>
              <w:t xml:space="preserve"> </w:t>
            </w:r>
            <w:r w:rsidRPr="00A05EA1">
              <w:rPr>
                <w:rFonts w:ascii="Times New Roman" w:hAnsi="Times New Roman" w:cs="Times New Roman"/>
              </w:rPr>
              <w:t>выполнение Плана развития Журнала, динамика изменения импакт-фактора («</w:t>
            </w:r>
            <w:r w:rsidRPr="00A05EA1">
              <w:rPr>
                <w:rFonts w:ascii="Times New Roman" w:hAnsi="Times New Roman" w:cs="Times New Roman"/>
                <w:lang w:val="en-US"/>
              </w:rPr>
              <w:t>IF</w:t>
            </w:r>
            <w:r w:rsidRPr="00A05EA1">
              <w:rPr>
                <w:rFonts w:ascii="Times New Roman" w:hAnsi="Times New Roman" w:cs="Times New Roman"/>
              </w:rPr>
              <w:t xml:space="preserve">»), </w:t>
            </w:r>
            <w:proofErr w:type="spellStart"/>
            <w:r w:rsidRPr="00A05EA1">
              <w:rPr>
                <w:rFonts w:ascii="Times New Roman" w:hAnsi="Times New Roman" w:cs="Times New Roman"/>
              </w:rPr>
              <w:t>Usage</w:t>
            </w:r>
            <w:proofErr w:type="spellEnd"/>
            <w:r w:rsidRPr="00A05EA1">
              <w:rPr>
                <w:rFonts w:ascii="Times New Roman" w:hAnsi="Times New Roman" w:cs="Times New Roman"/>
              </w:rPr>
              <w:t xml:space="preserve"> </w:t>
            </w:r>
            <w:proofErr w:type="spellStart"/>
            <w:r w:rsidRPr="00A05EA1">
              <w:rPr>
                <w:rFonts w:ascii="Times New Roman" w:hAnsi="Times New Roman" w:cs="Times New Roman"/>
              </w:rPr>
              <w:t>factor</w:t>
            </w:r>
            <w:proofErr w:type="spellEnd"/>
            <w:r w:rsidRPr="00A05EA1">
              <w:rPr>
                <w:rFonts w:ascii="Times New Roman" w:hAnsi="Times New Roman" w:cs="Times New Roman"/>
              </w:rPr>
              <w:t xml:space="preserve"> («</w:t>
            </w:r>
            <w:r w:rsidRPr="00A05EA1">
              <w:rPr>
                <w:rFonts w:ascii="Times New Roman" w:hAnsi="Times New Roman" w:cs="Times New Roman"/>
                <w:lang w:val="en-US"/>
              </w:rPr>
              <w:t>UF</w:t>
            </w:r>
            <w:r w:rsidRPr="00A05EA1">
              <w:rPr>
                <w:rFonts w:ascii="Times New Roman" w:hAnsi="Times New Roman" w:cs="Times New Roman"/>
              </w:rPr>
              <w:t xml:space="preserve">») Журнала, как указано ниже, и другие </w:t>
            </w:r>
            <w:proofErr w:type="spellStart"/>
            <w:r w:rsidRPr="00A05EA1">
              <w:rPr>
                <w:rFonts w:ascii="Times New Roman" w:hAnsi="Times New Roman" w:cs="Times New Roman"/>
              </w:rPr>
              <w:t>библиометрические</w:t>
            </w:r>
            <w:proofErr w:type="spellEnd"/>
            <w:r w:rsidRPr="00A05EA1">
              <w:rPr>
                <w:rFonts w:ascii="Times New Roman" w:hAnsi="Times New Roman" w:cs="Times New Roman"/>
              </w:rPr>
              <w:t xml:space="preserve"> показатели </w:t>
            </w:r>
            <w:r w:rsidRPr="00A05EA1">
              <w:rPr>
                <w:rFonts w:ascii="Times New Roman" w:hAnsi="Times New Roman" w:cs="Times New Roman"/>
                <w:lang w:val="en-US"/>
              </w:rPr>
              <w:t>c</w:t>
            </w:r>
            <w:r w:rsidRPr="00A05EA1">
              <w:rPr>
                <w:rFonts w:ascii="Times New Roman" w:hAnsi="Times New Roman" w:cs="Times New Roman"/>
              </w:rPr>
              <w:t xml:space="preserve"> максимальным приближением к аналогичным средним показателям журналов, издателем которых является дистрибьютор Журнала (далее совместно – «Базовые показатели Журнала»), и на основании которых Издателем формируется итоговая оценка «качества» Журнала и эффективности работы лиц, участвующих в создании и редакционной подготовке Произведений и Журнала в целом, в целях определения и распределения итогового размера Вознаграждения за соответствующий Издательский год в соответствии с условиями настоящего </w:t>
            </w:r>
            <w:r>
              <w:rPr>
                <w:rFonts w:ascii="Times New Roman" w:hAnsi="Times New Roman" w:cs="Times New Roman"/>
              </w:rPr>
              <w:t>С</w:t>
            </w:r>
            <w:r w:rsidRPr="00A05EA1">
              <w:rPr>
                <w:rFonts w:ascii="Times New Roman" w:hAnsi="Times New Roman" w:cs="Times New Roman"/>
              </w:rPr>
              <w:t>оглашения и ДАЗ.</w:t>
            </w:r>
          </w:p>
          <w:p w14:paraId="6B10AE4B" w14:textId="77777777" w:rsidR="003F4342" w:rsidRPr="00A05EA1" w:rsidRDefault="003F4342" w:rsidP="00BD0EE2">
            <w:pPr>
              <w:pStyle w:val="NoSpacing"/>
              <w:ind w:right="141"/>
              <w:jc w:val="both"/>
              <w:rPr>
                <w:rFonts w:ascii="Times New Roman" w:hAnsi="Times New Roman" w:cs="Times New Roman"/>
              </w:rPr>
            </w:pPr>
          </w:p>
          <w:p w14:paraId="79FB74B8" w14:textId="77777777" w:rsidR="00BD0EE2" w:rsidRPr="00A05EA1" w:rsidRDefault="00BD0EE2" w:rsidP="00BD0EE2">
            <w:pPr>
              <w:pStyle w:val="NoSpacing"/>
              <w:ind w:right="141"/>
              <w:jc w:val="both"/>
              <w:rPr>
                <w:rFonts w:ascii="Times New Roman" w:hAnsi="Times New Roman" w:cs="Times New Roman"/>
              </w:rPr>
            </w:pPr>
            <w:r>
              <w:rPr>
                <w:rFonts w:ascii="Times New Roman" w:hAnsi="Times New Roman" w:cs="Times New Roman"/>
                <w:b/>
              </w:rPr>
              <w:t>1.12</w:t>
            </w:r>
            <w:r w:rsidRPr="00A05EA1">
              <w:rPr>
                <w:rFonts w:ascii="Times New Roman" w:hAnsi="Times New Roman" w:cs="Times New Roman"/>
                <w:b/>
              </w:rPr>
              <w:t xml:space="preserve">. «Фактор использования дистрибьютора» </w:t>
            </w:r>
            <w:r w:rsidRPr="00A05EA1">
              <w:rPr>
                <w:rFonts w:ascii="Times New Roman" w:hAnsi="Times New Roman" w:cs="Times New Roman"/>
              </w:rPr>
              <w:t>(«</w:t>
            </w:r>
            <w:proofErr w:type="spellStart"/>
            <w:r w:rsidRPr="00A05EA1">
              <w:rPr>
                <w:rFonts w:ascii="Times New Roman" w:hAnsi="Times New Roman" w:cs="Times New Roman"/>
                <w:b/>
              </w:rPr>
              <w:t>Usage</w:t>
            </w:r>
            <w:proofErr w:type="spellEnd"/>
            <w:r w:rsidRPr="00A05EA1">
              <w:rPr>
                <w:rFonts w:ascii="Times New Roman" w:hAnsi="Times New Roman" w:cs="Times New Roman"/>
                <w:b/>
              </w:rPr>
              <w:t xml:space="preserve"> </w:t>
            </w:r>
            <w:proofErr w:type="spellStart"/>
            <w:r w:rsidRPr="00A05EA1">
              <w:rPr>
                <w:rFonts w:ascii="Times New Roman" w:hAnsi="Times New Roman" w:cs="Times New Roman"/>
                <w:b/>
              </w:rPr>
              <w:t>factor</w:t>
            </w:r>
            <w:proofErr w:type="spellEnd"/>
            <w:r w:rsidRPr="00A05EA1">
              <w:rPr>
                <w:rFonts w:ascii="Times New Roman" w:hAnsi="Times New Roman" w:cs="Times New Roman"/>
                <w:b/>
              </w:rPr>
              <w:t>» или «</w:t>
            </w:r>
            <w:r w:rsidRPr="00A05EA1">
              <w:rPr>
                <w:rFonts w:ascii="Times New Roman" w:hAnsi="Times New Roman" w:cs="Times New Roman"/>
                <w:b/>
                <w:lang w:val="en-US"/>
              </w:rPr>
              <w:t>UF</w:t>
            </w:r>
            <w:r w:rsidRPr="00A05EA1">
              <w:rPr>
                <w:rFonts w:ascii="Times New Roman" w:hAnsi="Times New Roman" w:cs="Times New Roman"/>
                <w:b/>
              </w:rPr>
              <w:t>»)</w:t>
            </w:r>
            <w:r w:rsidRPr="00A05EA1">
              <w:rPr>
                <w:rFonts w:ascii="Times New Roman" w:hAnsi="Times New Roman" w:cs="Times New Roman"/>
              </w:rPr>
              <w:t xml:space="preserve"> – величина (показатель), рассчитываемая как медиана набора чисел скачиваний за два последовательных законченных Издательских года всех Произведений, опубликованных онлайн в Журнале в течение этого же периода. Число скачиваний определяется в соответствии с правилами, рекомендуемыми COUNTER. </w:t>
            </w:r>
            <w:r w:rsidRPr="00A05EA1">
              <w:rPr>
                <w:rFonts w:ascii="Times New Roman" w:hAnsi="Times New Roman" w:cs="Times New Roman"/>
                <w:lang w:val="en-US"/>
              </w:rPr>
              <w:t>UF</w:t>
            </w:r>
            <w:r w:rsidRPr="00A05EA1">
              <w:rPr>
                <w:rFonts w:ascii="Times New Roman" w:hAnsi="Times New Roman" w:cs="Times New Roman"/>
              </w:rPr>
              <w:t xml:space="preserve"> используется Сторонами в качестве одного из Критериев оценки качества Журнала, как указано выше.</w:t>
            </w:r>
          </w:p>
          <w:p w14:paraId="3EB9B240" w14:textId="77777777" w:rsidR="00BD0EE2" w:rsidRPr="00A05EA1" w:rsidRDefault="00BD0EE2" w:rsidP="00BD0EE2">
            <w:pPr>
              <w:pStyle w:val="NoSpacing"/>
              <w:ind w:right="141"/>
              <w:jc w:val="both"/>
              <w:rPr>
                <w:rFonts w:ascii="Times New Roman" w:hAnsi="Times New Roman" w:cs="Times New Roman"/>
              </w:rPr>
            </w:pPr>
            <w:r>
              <w:rPr>
                <w:rFonts w:ascii="Times New Roman" w:hAnsi="Times New Roman" w:cs="Times New Roman"/>
                <w:b/>
                <w:bCs/>
              </w:rPr>
              <w:t>1.13</w:t>
            </w:r>
            <w:r w:rsidRPr="00A05EA1">
              <w:rPr>
                <w:rFonts w:ascii="Times New Roman" w:hAnsi="Times New Roman" w:cs="Times New Roman"/>
                <w:b/>
                <w:bCs/>
              </w:rPr>
              <w:t>.</w:t>
            </w:r>
            <w:r w:rsidRPr="00A05EA1">
              <w:rPr>
                <w:rFonts w:ascii="Times New Roman" w:hAnsi="Times New Roman" w:cs="Times New Roman"/>
                <w:b/>
              </w:rPr>
              <w:t xml:space="preserve"> «План развития Журнала»</w:t>
            </w:r>
            <w:r w:rsidRPr="00A05EA1">
              <w:rPr>
                <w:rFonts w:ascii="Times New Roman" w:hAnsi="Times New Roman" w:cs="Times New Roman"/>
              </w:rPr>
              <w:t xml:space="preserve"> – разработанный Главным редактором и согласованный Сторонами документ на соответствующий Издательский год, обязательный к исполнению Главным редактором Журнала (или Сторонами), являющийся одним из Базовых показателем (как указано выше) и неотъемлемой частью настоящего Соглашения и ДАЗ, предусматривающий согласованный с Издателем набор мер и мероприятий, осуществляемых Главным редактором (Составителями) Журнала, выполнение которых направлено на повышение качества отбора и научного уровня Произведений, Журнала в целом, и являющийся условием сохранения Журнала в программе Издателя.</w:t>
            </w:r>
          </w:p>
          <w:p w14:paraId="74F82161" w14:textId="77777777" w:rsidR="00BD0EE2" w:rsidRPr="00A05EA1" w:rsidRDefault="00BD0EE2" w:rsidP="00BD0EE2">
            <w:pPr>
              <w:pStyle w:val="NoSpacing"/>
              <w:ind w:right="141"/>
              <w:jc w:val="both"/>
              <w:rPr>
                <w:rFonts w:ascii="Times New Roman" w:hAnsi="Times New Roman" w:cs="Times New Roman"/>
              </w:rPr>
            </w:pPr>
            <w:r>
              <w:rPr>
                <w:rFonts w:ascii="Times New Roman" w:hAnsi="Times New Roman" w:cs="Times New Roman"/>
                <w:b/>
              </w:rPr>
              <w:t>1.14</w:t>
            </w:r>
            <w:r w:rsidRPr="00A05EA1">
              <w:rPr>
                <w:rFonts w:ascii="Times New Roman" w:hAnsi="Times New Roman" w:cs="Times New Roman"/>
                <w:b/>
              </w:rPr>
              <w:t xml:space="preserve">. </w:t>
            </w:r>
            <w:r w:rsidRPr="00A05EA1">
              <w:rPr>
                <w:rStyle w:val="21"/>
              </w:rPr>
              <w:t xml:space="preserve">«Тематический редактор» (при наличии) – </w:t>
            </w:r>
            <w:r w:rsidRPr="00A05EA1">
              <w:rPr>
                <w:rStyle w:val="2"/>
                <w:rFonts w:ascii="Times New Roman" w:hAnsi="Times New Roman" w:cs="Times New Roman"/>
              </w:rPr>
              <w:t xml:space="preserve">физическое лицо, специалист с ученой степенью в конкретной области научного знания соответственно Тематике Журнала (или группе журналов по тематике, близкой к Тематике Журнала – далее «Тематическая группа» или «Кластер»), который может быть привлечен Издателем в целях обеспечения высокого (качественного) научного уровня содержания Произведений и/или материалов, подлежащих включению Главным редактором (Составителями) в Журнал или журналы Тематической группы. Права и обязанности Тематического редактора, порядок взаимодействия Главного редактора Журнала (Составителей) и Тематического редактора (при его наличии в Журнале) и иные вопросы, прямо не предусмотренные настоящим Соглашением или ДАЗ, с учетом специфики Журнала будут определяться (уточняться) Издателем по мере необходимости в дополнительном порядке при участии Главного редактора Журнала </w:t>
            </w:r>
            <w:r w:rsidRPr="00A05EA1">
              <w:rPr>
                <w:rFonts w:ascii="Times New Roman" w:hAnsi="Times New Roman" w:cs="Times New Roman"/>
              </w:rPr>
              <w:t>и фиксироваться в Положении о Тематическом редакторе, утвержденным Издателем.</w:t>
            </w:r>
          </w:p>
          <w:p w14:paraId="6E258829" w14:textId="77777777" w:rsidR="00BD0EE2" w:rsidRPr="00A05EA1" w:rsidRDefault="00BD0EE2" w:rsidP="00BD0EE2">
            <w:pPr>
              <w:pStyle w:val="NoSpacing"/>
              <w:ind w:right="141"/>
              <w:jc w:val="both"/>
              <w:rPr>
                <w:rFonts w:ascii="Times New Roman" w:hAnsi="Times New Roman" w:cs="Times New Roman"/>
              </w:rPr>
            </w:pPr>
            <w:r w:rsidRPr="00A05EA1">
              <w:rPr>
                <w:rFonts w:ascii="Times New Roman" w:hAnsi="Times New Roman" w:cs="Times New Roman"/>
              </w:rPr>
              <w:t>Главный редактор Журнала принимает решение о вхождении (присоединении) Журнала в Кластер или Тематическую группу при условии согласия Издателя и участников Кластера.</w:t>
            </w:r>
          </w:p>
          <w:p w14:paraId="30E58BE6" w14:textId="77777777" w:rsidR="00BD0EE2" w:rsidRPr="00A05EA1" w:rsidRDefault="00BD0EE2" w:rsidP="00BD0EE2">
            <w:pPr>
              <w:pStyle w:val="NoSpacing"/>
              <w:ind w:right="141"/>
              <w:jc w:val="both"/>
              <w:rPr>
                <w:rFonts w:ascii="Times New Roman" w:hAnsi="Times New Roman" w:cs="Times New Roman"/>
              </w:rPr>
            </w:pPr>
            <w:r w:rsidRPr="00A05EA1">
              <w:rPr>
                <w:rFonts w:ascii="Times New Roman" w:hAnsi="Times New Roman" w:cs="Times New Roman"/>
              </w:rPr>
              <w:t>Главный редактор Журнала, не принявший решение о вхождении (присоединении) в Кластер или Тематическую группу, может принять решение о выполнении отдельных пунктов (мероприятий) Кластера или Тематической Группы, направленных на продвижение Журнала и выполнение настоящего Соглашения.</w:t>
            </w:r>
          </w:p>
          <w:p w14:paraId="7134CBE5" w14:textId="77777777" w:rsidR="00BD0EE2" w:rsidRDefault="00BD0EE2" w:rsidP="00BD0EE2">
            <w:pPr>
              <w:pStyle w:val="NoSpacing"/>
              <w:ind w:right="141"/>
              <w:jc w:val="both"/>
              <w:rPr>
                <w:rFonts w:ascii="Times New Roman" w:hAnsi="Times New Roman" w:cs="Times New Roman"/>
              </w:rPr>
            </w:pPr>
            <w:r>
              <w:rPr>
                <w:rFonts w:ascii="Times New Roman" w:hAnsi="Times New Roman" w:cs="Times New Roman"/>
                <w:b/>
              </w:rPr>
              <w:t>1.15</w:t>
            </w:r>
            <w:r w:rsidRPr="00A05EA1">
              <w:rPr>
                <w:rFonts w:ascii="Times New Roman" w:hAnsi="Times New Roman" w:cs="Times New Roman"/>
                <w:b/>
              </w:rPr>
              <w:t>.</w:t>
            </w:r>
            <w:r w:rsidRPr="00A05EA1">
              <w:rPr>
                <w:rFonts w:ascii="Times New Roman" w:hAnsi="Times New Roman" w:cs="Times New Roman"/>
              </w:rPr>
              <w:t xml:space="preserve"> </w:t>
            </w:r>
            <w:r w:rsidRPr="00A05EA1">
              <w:rPr>
                <w:rFonts w:ascii="Times New Roman" w:hAnsi="Times New Roman" w:cs="Times New Roman"/>
                <w:b/>
              </w:rPr>
              <w:t xml:space="preserve">«Редакционно-издательская система» или «РИС» – </w:t>
            </w:r>
            <w:r w:rsidRPr="00A05EA1">
              <w:rPr>
                <w:rFonts w:ascii="Times New Roman" w:hAnsi="Times New Roman" w:cs="Times New Roman"/>
              </w:rPr>
              <w:t>принадлежащий Издателю технологический инструмент – автоматизированная система или совокупность автоматизированных информационных систем, включая программное обеспечение, средства вычислительной техники и информационные ресурсы, размещенные на сайте(ах) Издателя и указанные в ДАЗ, приложениях к нему или согласованные в дополнительном порядке, позволяющие Издателю, Главному редактору Журнала, Составителям и иным пользователям РИС (авторам, рецензентам, редакторам, переводчикам) совершенствовать (автоматизировать) отдельные технологические и редакционно-издательские процессы по подготовке Произведений (статей) и оригинал-макетов Журналов в целях оптимизации редакционно-издательских процессов и сокращения сроков подготовки Произведений и номеров Журнала.</w:t>
            </w:r>
          </w:p>
          <w:p w14:paraId="117F0C20" w14:textId="77777777" w:rsidR="004E75AA" w:rsidRPr="00840599" w:rsidRDefault="004E75AA" w:rsidP="004E75AA">
            <w:pPr>
              <w:pStyle w:val="NoSpacing"/>
              <w:ind w:right="141"/>
              <w:jc w:val="both"/>
              <w:rPr>
                <w:rFonts w:ascii="Times New Roman" w:hAnsi="Times New Roman" w:cs="Times New Roman"/>
              </w:rPr>
            </w:pPr>
            <w:r>
              <w:rPr>
                <w:rFonts w:ascii="Times New Roman" w:hAnsi="Times New Roman" w:cs="Times New Roman"/>
                <w:b/>
              </w:rPr>
              <w:t>1.16</w:t>
            </w:r>
            <w:r w:rsidRPr="00A05EA1">
              <w:rPr>
                <w:rFonts w:ascii="Times New Roman" w:hAnsi="Times New Roman" w:cs="Times New Roman"/>
                <w:b/>
              </w:rPr>
              <w:t>.</w:t>
            </w:r>
            <w:r>
              <w:t xml:space="preserve"> </w:t>
            </w:r>
            <w:r w:rsidRPr="004E75AA">
              <w:rPr>
                <w:rFonts w:ascii="Times New Roman" w:hAnsi="Times New Roman" w:cs="Times New Roman"/>
                <w:b/>
              </w:rPr>
              <w:t>«Чистый доход</w:t>
            </w:r>
            <w:r w:rsidRPr="004E75AA">
              <w:rPr>
                <w:rFonts w:ascii="Times New Roman" w:hAnsi="Times New Roman" w:cs="Times New Roman"/>
              </w:rPr>
              <w:t>» -</w:t>
            </w:r>
            <w:r w:rsidRPr="00840599">
              <w:rPr>
                <w:rFonts w:ascii="Times New Roman" w:hAnsi="Times New Roman" w:cs="Times New Roman"/>
              </w:rPr>
              <w:t xml:space="preserve"> все доходы, </w:t>
            </w:r>
            <w:r w:rsidR="003A03FF" w:rsidRPr="003A03FF">
              <w:rPr>
                <w:rFonts w:ascii="Times New Roman" w:hAnsi="Times New Roman" w:cs="Times New Roman"/>
              </w:rPr>
              <w:t xml:space="preserve">ассоциированные с Журналом, </w:t>
            </w:r>
            <w:r w:rsidRPr="00840599">
              <w:rPr>
                <w:rFonts w:ascii="Times New Roman" w:hAnsi="Times New Roman" w:cs="Times New Roman"/>
              </w:rPr>
              <w:t xml:space="preserve">собранные Издателем и/или дистрибьютором </w:t>
            </w:r>
            <w:r w:rsidR="00C855CB" w:rsidRPr="00840599">
              <w:rPr>
                <w:rFonts w:ascii="Times New Roman" w:hAnsi="Times New Roman" w:cs="Times New Roman"/>
              </w:rPr>
              <w:t>Ж</w:t>
            </w:r>
            <w:r w:rsidRPr="00840599">
              <w:rPr>
                <w:rFonts w:ascii="Times New Roman" w:hAnsi="Times New Roman" w:cs="Times New Roman"/>
              </w:rPr>
              <w:t>урнала от всех продаж Журнала и его отдельных Произведений, включающих:</w:t>
            </w:r>
          </w:p>
          <w:p w14:paraId="5200EBE2" w14:textId="77777777" w:rsidR="004E75AA" w:rsidRPr="00840599" w:rsidRDefault="004E75AA" w:rsidP="004E75AA">
            <w:pPr>
              <w:pStyle w:val="NoSpacing"/>
              <w:ind w:right="141"/>
              <w:jc w:val="both"/>
              <w:rPr>
                <w:rFonts w:ascii="Times New Roman" w:hAnsi="Times New Roman" w:cs="Times New Roman"/>
              </w:rPr>
            </w:pPr>
            <w:r w:rsidRPr="00840599">
              <w:rPr>
                <w:rFonts w:ascii="Times New Roman" w:hAnsi="Times New Roman" w:cs="Times New Roman"/>
              </w:rPr>
              <w:t>а) суммы, полученные от прямых продаж (подписки) печатных/электронных версий Журнала;</w:t>
            </w:r>
          </w:p>
          <w:p w14:paraId="08662927" w14:textId="77777777" w:rsidR="004E75AA" w:rsidRPr="00840599" w:rsidRDefault="004E75AA" w:rsidP="004E75AA">
            <w:pPr>
              <w:pStyle w:val="NoSpacing"/>
              <w:ind w:right="141"/>
              <w:jc w:val="both"/>
              <w:rPr>
                <w:rFonts w:ascii="Times New Roman" w:hAnsi="Times New Roman" w:cs="Times New Roman"/>
              </w:rPr>
            </w:pPr>
            <w:r w:rsidRPr="00840599">
              <w:rPr>
                <w:rFonts w:ascii="Times New Roman" w:hAnsi="Times New Roman" w:cs="Times New Roman"/>
              </w:rPr>
              <w:t>б) суммы, полученные от прямых продаж отдельных Произведений (статей) Журнала;</w:t>
            </w:r>
          </w:p>
          <w:p w14:paraId="52456DCC" w14:textId="77777777" w:rsidR="004E75AA" w:rsidRPr="00840599" w:rsidRDefault="004E75AA" w:rsidP="004E75AA">
            <w:pPr>
              <w:pStyle w:val="NoSpacing"/>
              <w:ind w:right="141"/>
              <w:jc w:val="both"/>
              <w:rPr>
                <w:rFonts w:ascii="Times New Roman" w:hAnsi="Times New Roman" w:cs="Times New Roman"/>
              </w:rPr>
            </w:pPr>
            <w:r w:rsidRPr="00840599">
              <w:rPr>
                <w:rFonts w:ascii="Times New Roman" w:hAnsi="Times New Roman" w:cs="Times New Roman"/>
              </w:rPr>
              <w:t>в) суммы, полученные от скачиваний (</w:t>
            </w:r>
            <w:r w:rsidRPr="00840599">
              <w:rPr>
                <w:rFonts w:ascii="Times New Roman" w:hAnsi="Times New Roman" w:cs="Times New Roman"/>
                <w:lang w:val="en-US"/>
              </w:rPr>
              <w:t>downloads</w:t>
            </w:r>
            <w:r w:rsidRPr="00840599">
              <w:rPr>
                <w:rFonts w:ascii="Times New Roman" w:hAnsi="Times New Roman" w:cs="Times New Roman"/>
              </w:rPr>
              <w:t>) отдельных Произведений (статей) Журнала.</w:t>
            </w:r>
          </w:p>
          <w:p w14:paraId="4C920087" w14:textId="77777777" w:rsidR="004E75AA" w:rsidRPr="00840599" w:rsidRDefault="004E75AA" w:rsidP="004E75AA">
            <w:pPr>
              <w:pStyle w:val="NoSpacing"/>
              <w:ind w:right="141"/>
              <w:jc w:val="both"/>
              <w:rPr>
                <w:rFonts w:ascii="Times New Roman" w:hAnsi="Times New Roman" w:cs="Times New Roman"/>
              </w:rPr>
            </w:pPr>
          </w:p>
          <w:p w14:paraId="182B1795" w14:textId="77777777" w:rsidR="004E75AA" w:rsidRPr="00840599" w:rsidRDefault="004E75AA" w:rsidP="004E75AA">
            <w:pPr>
              <w:pStyle w:val="NoSpacing"/>
              <w:ind w:right="141"/>
              <w:jc w:val="both"/>
              <w:rPr>
                <w:rFonts w:ascii="Times New Roman" w:hAnsi="Times New Roman" w:cs="Times New Roman"/>
              </w:rPr>
            </w:pPr>
            <w:r w:rsidRPr="00840599">
              <w:rPr>
                <w:rFonts w:ascii="Times New Roman" w:hAnsi="Times New Roman" w:cs="Times New Roman"/>
              </w:rPr>
              <w:t>Чистый доход определяется Сторонами на основании информации, предоставленной Издателю</w:t>
            </w:r>
            <w:r w:rsidR="003E0296" w:rsidRPr="003E0296">
              <w:rPr>
                <w:rFonts w:ascii="Times New Roman" w:hAnsi="Times New Roman" w:cs="Times New Roman"/>
              </w:rPr>
              <w:t xml:space="preserve"> </w:t>
            </w:r>
            <w:r w:rsidR="003E0296">
              <w:rPr>
                <w:rFonts w:ascii="Times New Roman" w:hAnsi="Times New Roman" w:cs="Times New Roman"/>
              </w:rPr>
              <w:t>в отчетах</w:t>
            </w:r>
            <w:r w:rsidRPr="00840599">
              <w:rPr>
                <w:rFonts w:ascii="Times New Roman" w:hAnsi="Times New Roman" w:cs="Times New Roman"/>
              </w:rPr>
              <w:t xml:space="preserve"> дистрибьютор</w:t>
            </w:r>
            <w:r w:rsidR="003E0296">
              <w:rPr>
                <w:rFonts w:ascii="Times New Roman" w:hAnsi="Times New Roman" w:cs="Times New Roman"/>
              </w:rPr>
              <w:t>а</w:t>
            </w:r>
            <w:r w:rsidRPr="00840599">
              <w:rPr>
                <w:rFonts w:ascii="Times New Roman" w:hAnsi="Times New Roman" w:cs="Times New Roman"/>
              </w:rPr>
              <w:t xml:space="preserve"> Журнала с учетом скидок, предоставляемых дистрибьютором консорциумам библиотек и институтам. Для определения «Чистого дохода» от продаж выручка будет считаться полученной до конца каждого календарного года срока действия настоящего Соглашения.</w:t>
            </w:r>
          </w:p>
          <w:p w14:paraId="48346F1E" w14:textId="77777777" w:rsidR="00BD0EE2" w:rsidRPr="00840599" w:rsidRDefault="004E75AA" w:rsidP="00BD0EE2">
            <w:pPr>
              <w:pStyle w:val="NoSpacing"/>
              <w:ind w:right="141"/>
              <w:jc w:val="both"/>
              <w:rPr>
                <w:rFonts w:ascii="Times New Roman" w:hAnsi="Times New Roman" w:cs="Times New Roman"/>
              </w:rPr>
            </w:pPr>
            <w:r w:rsidRPr="00840599">
              <w:rPr>
                <w:rFonts w:ascii="Times New Roman" w:hAnsi="Times New Roman" w:cs="Times New Roman"/>
                <w:b/>
              </w:rPr>
              <w:t>1.17</w:t>
            </w:r>
            <w:r w:rsidR="00BD0EE2" w:rsidRPr="00840599">
              <w:rPr>
                <w:rFonts w:ascii="Times New Roman" w:hAnsi="Times New Roman" w:cs="Times New Roman"/>
                <w:b/>
              </w:rPr>
              <w:t>.</w:t>
            </w:r>
            <w:r w:rsidR="00BD0EE2" w:rsidRPr="00840599">
              <w:rPr>
                <w:rFonts w:ascii="Times New Roman" w:hAnsi="Times New Roman" w:cs="Times New Roman"/>
              </w:rPr>
              <w:t xml:space="preserve"> </w:t>
            </w:r>
            <w:r w:rsidR="00BD0EE2" w:rsidRPr="00840599">
              <w:rPr>
                <w:rFonts w:ascii="Times New Roman" w:hAnsi="Times New Roman" w:cs="Times New Roman"/>
                <w:b/>
              </w:rPr>
              <w:t>«Вознаграждение»</w:t>
            </w:r>
            <w:r w:rsidR="00BD0EE2" w:rsidRPr="00840599">
              <w:rPr>
                <w:rFonts w:ascii="Times New Roman" w:hAnsi="Times New Roman" w:cs="Times New Roman"/>
              </w:rPr>
              <w:t xml:space="preserve"> – </w:t>
            </w:r>
            <w:r w:rsidRPr="00840599">
              <w:rPr>
                <w:rFonts w:ascii="Times New Roman" w:hAnsi="Times New Roman" w:cs="Times New Roman"/>
              </w:rPr>
              <w:t>ежегодные выплаты Издателя</w:t>
            </w:r>
            <w:r w:rsidR="00D97471" w:rsidRPr="00840599">
              <w:rPr>
                <w:rFonts w:ascii="Times New Roman" w:hAnsi="Times New Roman" w:cs="Times New Roman"/>
              </w:rPr>
              <w:t xml:space="preserve"> в течение срока действия </w:t>
            </w:r>
            <w:r w:rsidRPr="00840599">
              <w:rPr>
                <w:rFonts w:ascii="Times New Roman" w:hAnsi="Times New Roman" w:cs="Times New Roman"/>
              </w:rPr>
              <w:t>Соглашения</w:t>
            </w:r>
            <w:r w:rsidR="00680A2F" w:rsidRPr="00840599">
              <w:rPr>
                <w:rFonts w:ascii="Times New Roman" w:hAnsi="Times New Roman" w:cs="Times New Roman"/>
              </w:rPr>
              <w:t xml:space="preserve"> по</w:t>
            </w:r>
            <w:r w:rsidR="00D97471" w:rsidRPr="00840599">
              <w:rPr>
                <w:rFonts w:ascii="Times New Roman" w:hAnsi="Times New Roman" w:cs="Times New Roman"/>
              </w:rPr>
              <w:t xml:space="preserve"> </w:t>
            </w:r>
            <w:r w:rsidRPr="00840599">
              <w:rPr>
                <w:rFonts w:ascii="Times New Roman" w:hAnsi="Times New Roman" w:cs="Times New Roman"/>
              </w:rPr>
              <w:t>Журналу</w:t>
            </w:r>
            <w:r w:rsidR="00D97471" w:rsidRPr="00840599">
              <w:rPr>
                <w:rFonts w:ascii="Times New Roman" w:hAnsi="Times New Roman" w:cs="Times New Roman"/>
              </w:rPr>
              <w:t xml:space="preserve"> в виде процента (%) от Чистого дохода</w:t>
            </w:r>
            <w:r w:rsidR="00680A2F" w:rsidRPr="00840599">
              <w:rPr>
                <w:rFonts w:ascii="Times New Roman" w:hAnsi="Times New Roman" w:cs="Times New Roman"/>
              </w:rPr>
              <w:t>,</w:t>
            </w:r>
            <w:r w:rsidR="00680A2F" w:rsidRPr="00840599">
              <w:t xml:space="preserve"> </w:t>
            </w:r>
            <w:r w:rsidR="00680A2F" w:rsidRPr="00840599">
              <w:rPr>
                <w:rFonts w:ascii="Times New Roman" w:hAnsi="Times New Roman" w:cs="Times New Roman"/>
              </w:rPr>
              <w:t>осуществляемые Издателем в соответствии с условиями настоящего Соглашения и иных Договоров, заключенных или которые могут быть заключены в будущем Издателем на соответствующий Издательский год с лицами, принимающими участие в подготовке Произведений и иных материалов Журнала, включая: Авторов (или иных правообладателей) – в соответствии с Авторскими договорами и настоящим Соглашением; Главного редактора Журнала – в соответствии с ДАЗ; Составителей, рецензентов, редакторов и иных лиц, привлеченных Главным редактором Журнала – в рамках выполнения ДАЗ и настоящего Соглашения и при условии соблюдения Главным редактором Журнала согласованных периодичности, объема Журнала, выполнения иных условий ДАЗ и с учетом достижения Журналом иных Базовых показателей Журнала за соответствующий год издания.</w:t>
            </w:r>
          </w:p>
          <w:p w14:paraId="1E97B063" w14:textId="77777777" w:rsidR="0070403F" w:rsidRDefault="00BD0EE2" w:rsidP="00BD0EE2">
            <w:pPr>
              <w:pStyle w:val="NoSpacing"/>
              <w:ind w:right="141"/>
              <w:jc w:val="both"/>
              <w:rPr>
                <w:rFonts w:ascii="Times New Roman" w:hAnsi="Times New Roman" w:cs="Times New Roman"/>
              </w:rPr>
            </w:pPr>
            <w:r>
              <w:rPr>
                <w:rFonts w:ascii="Times New Roman" w:hAnsi="Times New Roman" w:cs="Times New Roman"/>
              </w:rPr>
              <w:t xml:space="preserve">      </w:t>
            </w:r>
          </w:p>
          <w:p w14:paraId="3C567B50" w14:textId="77777777" w:rsidR="00BD0EE2" w:rsidRPr="00A05EA1" w:rsidRDefault="0070403F" w:rsidP="00BD0EE2">
            <w:pPr>
              <w:pStyle w:val="NoSpacing"/>
              <w:ind w:right="141"/>
              <w:jc w:val="both"/>
              <w:rPr>
                <w:rFonts w:ascii="Times New Roman" w:hAnsi="Times New Roman" w:cs="Times New Roman"/>
              </w:rPr>
            </w:pPr>
            <w:r>
              <w:rPr>
                <w:rFonts w:ascii="Times New Roman" w:hAnsi="Times New Roman" w:cs="Times New Roman"/>
              </w:rPr>
              <w:tab/>
            </w:r>
            <w:r w:rsidR="00840599" w:rsidRPr="00A05EA1">
              <w:rPr>
                <w:rFonts w:ascii="Times New Roman" w:hAnsi="Times New Roman" w:cs="Times New Roman"/>
              </w:rPr>
              <w:t>С учетом вышеизложенного</w:t>
            </w:r>
            <w:r w:rsidR="00BD0EE2" w:rsidRPr="00A05EA1">
              <w:rPr>
                <w:rFonts w:ascii="Times New Roman" w:hAnsi="Times New Roman" w:cs="Times New Roman"/>
              </w:rPr>
              <w:t xml:space="preserve"> размер ежегодного Вознаграждения за каждый соответствующий Издательский год может корректироваться Издателем.</w:t>
            </w:r>
          </w:p>
          <w:p w14:paraId="5CC5927D" w14:textId="77777777" w:rsidR="00487AA0" w:rsidRPr="00A05EA1" w:rsidRDefault="00BD0EE2" w:rsidP="00BD0EE2">
            <w:pPr>
              <w:pStyle w:val="NoSpacing"/>
              <w:ind w:right="141"/>
              <w:jc w:val="both"/>
              <w:rPr>
                <w:rStyle w:val="Bold"/>
                <w:b w:val="0"/>
                <w:color w:val="auto"/>
              </w:rPr>
            </w:pPr>
            <w:r w:rsidRPr="00A05EA1">
              <w:rPr>
                <w:rFonts w:ascii="Times New Roman" w:hAnsi="Times New Roman" w:cs="Times New Roman"/>
              </w:rPr>
              <w:t>Оценка факта исполнения (или неисполнения) условий ДАЗ, Плана развития Журнала, достижения иных Базовых показателей Журнала будет осуществляться на основании отчета Главного редактора Журнала, представленного им в соответствии с условиями ДАЗ по итогам каждого Издательского года, и утвержденного Издателем (здесь и по тексту Соглашения – «Отчет»), а также с учетом иных показателей, как указано в Критериях оценки качества Журнала.</w:t>
            </w:r>
          </w:p>
          <w:p w14:paraId="2291AADD" w14:textId="77777777" w:rsidR="00376CAD" w:rsidRPr="00C463E9" w:rsidRDefault="00376CAD" w:rsidP="00376CAD">
            <w:pPr>
              <w:pStyle w:val="NoSpacing"/>
              <w:jc w:val="center"/>
              <w:rPr>
                <w:rStyle w:val="Bold"/>
                <w:bCs/>
                <w:sz w:val="24"/>
                <w:szCs w:val="24"/>
              </w:rPr>
            </w:pPr>
          </w:p>
          <w:p w14:paraId="4954B7E0" w14:textId="77777777" w:rsidR="0048423A" w:rsidRPr="00C463E9" w:rsidRDefault="0048423A" w:rsidP="00376CAD">
            <w:pPr>
              <w:pStyle w:val="NoSpacing"/>
              <w:jc w:val="center"/>
              <w:rPr>
                <w:rStyle w:val="Bold"/>
                <w:sz w:val="24"/>
                <w:szCs w:val="24"/>
              </w:rPr>
            </w:pPr>
          </w:p>
          <w:p w14:paraId="521EF32D" w14:textId="77777777" w:rsidR="00376CAD" w:rsidRPr="00C463E9" w:rsidRDefault="00376CAD" w:rsidP="00376CAD">
            <w:pPr>
              <w:pStyle w:val="NoSpacing"/>
              <w:jc w:val="center"/>
              <w:rPr>
                <w:rStyle w:val="Bold"/>
                <w:bCs/>
                <w:sz w:val="24"/>
                <w:szCs w:val="24"/>
              </w:rPr>
            </w:pPr>
            <w:r w:rsidRPr="00C463E9">
              <w:rPr>
                <w:rStyle w:val="Bold"/>
                <w:sz w:val="24"/>
                <w:szCs w:val="24"/>
              </w:rPr>
              <w:t>2. ПРЕДМЕТ СОГЛАШЕНИЯ</w:t>
            </w:r>
          </w:p>
          <w:p w14:paraId="0863E748" w14:textId="77777777" w:rsidR="00376CAD" w:rsidRPr="00C463E9" w:rsidRDefault="00376CAD" w:rsidP="00376CAD">
            <w:pPr>
              <w:pStyle w:val="NoSpacing"/>
              <w:jc w:val="center"/>
              <w:rPr>
                <w:rStyle w:val="Bold"/>
                <w:bCs/>
                <w:sz w:val="24"/>
                <w:szCs w:val="24"/>
              </w:rPr>
            </w:pPr>
          </w:p>
          <w:p w14:paraId="7BAC7824" w14:textId="77777777" w:rsidR="003E479B" w:rsidRDefault="003E479B" w:rsidP="003E479B">
            <w:pPr>
              <w:pStyle w:val="NoSpacing"/>
              <w:jc w:val="both"/>
              <w:rPr>
                <w:rFonts w:ascii="Times New Roman" w:hAnsi="Times New Roman" w:cs="Times New Roman"/>
              </w:rPr>
            </w:pPr>
            <w:r w:rsidRPr="0045310E">
              <w:rPr>
                <w:rFonts w:ascii="Times New Roman" w:hAnsi="Times New Roman" w:cs="Times New Roman"/>
                <w:b/>
              </w:rPr>
              <w:t xml:space="preserve">2.1. </w:t>
            </w:r>
            <w:r w:rsidRPr="0045310E">
              <w:rPr>
                <w:rFonts w:ascii="Times New Roman" w:hAnsi="Times New Roman" w:cs="Times New Roman"/>
              </w:rPr>
              <w:t>Стороны д</w:t>
            </w:r>
            <w:r w:rsidR="008C4C2A">
              <w:rPr>
                <w:rFonts w:ascii="Times New Roman" w:hAnsi="Times New Roman" w:cs="Times New Roman"/>
              </w:rPr>
              <w:t>оговорились, что, начиная с 2023</w:t>
            </w:r>
            <w:r w:rsidRPr="0045310E">
              <w:rPr>
                <w:rFonts w:ascii="Times New Roman" w:hAnsi="Times New Roman" w:cs="Times New Roman"/>
              </w:rPr>
              <w:t xml:space="preserve"> года, Журнал будет выходить в свет периодичностью </w:t>
            </w:r>
            <w:r>
              <w:rPr>
                <w:rFonts w:ascii="Times New Roman" w:hAnsi="Times New Roman" w:cs="Times New Roman"/>
              </w:rPr>
              <w:t>6</w:t>
            </w:r>
            <w:r w:rsidRPr="0045310E">
              <w:rPr>
                <w:rFonts w:ascii="Times New Roman" w:hAnsi="Times New Roman" w:cs="Times New Roman"/>
              </w:rPr>
              <w:t xml:space="preserve"> номеров (выпусков) в год, общим годовым объемом не менее </w:t>
            </w:r>
            <w:r w:rsidR="00284383" w:rsidRPr="00513DDD">
              <w:rPr>
                <w:rFonts w:ascii="Times New Roman" w:hAnsi="Times New Roman" w:cs="Times New Roman"/>
              </w:rPr>
              <w:t>1158</w:t>
            </w:r>
            <w:r w:rsidRPr="0045310E">
              <w:rPr>
                <w:rFonts w:ascii="Times New Roman" w:hAnsi="Times New Roman" w:cs="Times New Roman"/>
              </w:rPr>
              <w:t xml:space="preserve"> страниц компетентной научной информации (без учета страниц сод</w:t>
            </w:r>
            <w:r w:rsidR="00680A2F">
              <w:rPr>
                <w:rFonts w:ascii="Times New Roman" w:hAnsi="Times New Roman" w:cs="Times New Roman"/>
              </w:rPr>
              <w:t>ержания) формата Журнала за 202</w:t>
            </w:r>
            <w:r w:rsidR="008C4C2A">
              <w:rPr>
                <w:rFonts w:ascii="Times New Roman" w:hAnsi="Times New Roman" w:cs="Times New Roman"/>
              </w:rPr>
              <w:t>2</w:t>
            </w:r>
            <w:r w:rsidRPr="0045310E">
              <w:rPr>
                <w:rFonts w:ascii="Times New Roman" w:hAnsi="Times New Roman" w:cs="Times New Roman"/>
              </w:rPr>
              <w:t>-й Издательский год.</w:t>
            </w:r>
            <w:r w:rsidR="00284383">
              <w:rPr>
                <w:rFonts w:ascii="Times New Roman" w:hAnsi="Times New Roman" w:cs="Times New Roman"/>
              </w:rPr>
              <w:t xml:space="preserve"> </w:t>
            </w:r>
            <w:r w:rsidR="00284383" w:rsidRPr="00D121DC">
              <w:rPr>
                <w:rFonts w:ascii="Times New Roman" w:hAnsi="Times New Roman" w:cs="Times New Roman"/>
              </w:rPr>
              <w:t>Главный редактор будет прилагать максимальные усилия для увеличения ежегодного объема Журнала</w:t>
            </w:r>
            <w:r w:rsidR="00284383">
              <w:rPr>
                <w:rFonts w:ascii="Times New Roman" w:hAnsi="Times New Roman" w:cs="Times New Roman"/>
              </w:rPr>
              <w:t>.</w:t>
            </w:r>
          </w:p>
          <w:p w14:paraId="2289E5C1" w14:textId="77777777" w:rsidR="003E479B" w:rsidRPr="0045310E" w:rsidRDefault="003E479B" w:rsidP="003E479B">
            <w:pPr>
              <w:pStyle w:val="NoSpacing"/>
              <w:jc w:val="both"/>
              <w:rPr>
                <w:rFonts w:ascii="Times New Roman" w:hAnsi="Times New Roman" w:cs="Times New Roman"/>
              </w:rPr>
            </w:pPr>
            <w:r>
              <w:rPr>
                <w:rFonts w:ascii="Times New Roman" w:hAnsi="Times New Roman" w:cs="Times New Roman"/>
                <w:b/>
              </w:rPr>
              <w:t>2.1.1</w:t>
            </w:r>
            <w:r w:rsidRPr="0045310E">
              <w:rPr>
                <w:rFonts w:ascii="Times New Roman" w:hAnsi="Times New Roman" w:cs="Times New Roman"/>
                <w:b/>
              </w:rPr>
              <w:t>.</w:t>
            </w:r>
            <w:r w:rsidRPr="0045310E">
              <w:rPr>
                <w:rFonts w:ascii="Times New Roman" w:hAnsi="Times New Roman" w:cs="Times New Roman"/>
              </w:rPr>
              <w:t xml:space="preserve"> В дальнейшем объем и/или периодичность Журнала, согласованные в п. 2.1. настоящего Соглашения, могут изменяться Издателем по согласованию с Главным редактором Журнала не позднее 01 марта года, предшествующего году издания Журнала с измененным объемом и/или периодичностью, и будут фиксироваться Издателем и Главным редактором в ДАЗ на соответствующий Издательский год.</w:t>
            </w:r>
          </w:p>
          <w:p w14:paraId="1F3FED83" w14:textId="77777777" w:rsidR="003E479B" w:rsidRDefault="003E479B" w:rsidP="003E479B">
            <w:pPr>
              <w:pStyle w:val="NoSpacing"/>
              <w:jc w:val="both"/>
              <w:rPr>
                <w:ins w:id="2" w:author="Pochivalova" w:date="2023-10-06T12:55:00Z"/>
                <w:rFonts w:ascii="Times New Roman" w:hAnsi="Times New Roman" w:cs="Times New Roman"/>
              </w:rPr>
            </w:pPr>
            <w:r w:rsidRPr="0045310E">
              <w:rPr>
                <w:rFonts w:ascii="Times New Roman" w:hAnsi="Times New Roman" w:cs="Times New Roman"/>
              </w:rPr>
              <w:t>Согласованные, как указано выше, периодичность и объем Журнала заявляются Издателем и Дистрибьютором Журнала в подписку на соответствующий Издательский год, подлежат обязательному соблюдению и не могут быть изменены Главным редактором Журнала в одностороннем порядке без согласования с Издателем.</w:t>
            </w:r>
          </w:p>
          <w:p w14:paraId="7287909B" w14:textId="77777777" w:rsidR="003E479B" w:rsidRPr="00494930" w:rsidRDefault="003E479B" w:rsidP="003E479B">
            <w:pPr>
              <w:pStyle w:val="NoSpacing"/>
              <w:jc w:val="both"/>
              <w:rPr>
                <w:rStyle w:val="Bold"/>
                <w:b w:val="0"/>
                <w:strike/>
                <w:color w:val="auto"/>
              </w:rPr>
            </w:pPr>
            <w:r w:rsidRPr="00494930">
              <w:rPr>
                <w:rStyle w:val="Bold"/>
                <w:color w:val="auto"/>
              </w:rPr>
              <w:t>2.2.</w:t>
            </w:r>
            <w:r w:rsidRPr="00494930">
              <w:rPr>
                <w:rStyle w:val="Bold"/>
                <w:b w:val="0"/>
                <w:color w:val="auto"/>
              </w:rPr>
              <w:t xml:space="preserve"> Стороны договорились, что с момента вступления настоящего Соглашения в силу, размер Вознаграждения по Журналу, составит</w:t>
            </w:r>
            <w:r w:rsidR="00680A2F" w:rsidRPr="00494930">
              <w:rPr>
                <w:rStyle w:val="Bold"/>
                <w:b w:val="0"/>
                <w:color w:val="auto"/>
              </w:rPr>
              <w:t xml:space="preserve"> 40% от Чистого дохода</w:t>
            </w:r>
            <w:r w:rsidR="00284383" w:rsidRPr="00494930">
              <w:rPr>
                <w:rStyle w:val="Bold"/>
                <w:b w:val="0"/>
                <w:color w:val="auto"/>
              </w:rPr>
              <w:t>, подлежащего распределению в следующем порядке</w:t>
            </w:r>
            <w:r w:rsidRPr="00494930">
              <w:rPr>
                <w:rStyle w:val="Bold"/>
                <w:b w:val="0"/>
                <w:color w:val="auto"/>
              </w:rPr>
              <w:t>:</w:t>
            </w:r>
          </w:p>
          <w:p w14:paraId="55C3783A" w14:textId="77777777" w:rsidR="00745E18" w:rsidRPr="00494930" w:rsidRDefault="003E479B" w:rsidP="003E479B">
            <w:pPr>
              <w:pStyle w:val="NoSpacing"/>
              <w:jc w:val="both"/>
              <w:rPr>
                <w:rFonts w:ascii="Times New Roman" w:hAnsi="Times New Roman" w:cs="Times New Roman"/>
              </w:rPr>
            </w:pPr>
            <w:r w:rsidRPr="00494930">
              <w:rPr>
                <w:rFonts w:ascii="Times New Roman" w:hAnsi="Times New Roman" w:cs="Times New Roman"/>
                <w:b/>
              </w:rPr>
              <w:t>2.2.1.</w:t>
            </w:r>
            <w:r w:rsidRPr="00494930">
              <w:rPr>
                <w:rFonts w:ascii="Times New Roman" w:hAnsi="Times New Roman" w:cs="Times New Roman"/>
              </w:rPr>
              <w:t xml:space="preserve"> </w:t>
            </w:r>
          </w:p>
          <w:p w14:paraId="46E834E4" w14:textId="77777777" w:rsidR="003E479B" w:rsidRPr="00494930" w:rsidRDefault="00745E18" w:rsidP="003E479B">
            <w:pPr>
              <w:pStyle w:val="NoSpacing"/>
              <w:jc w:val="both"/>
              <w:rPr>
                <w:rFonts w:ascii="Times New Roman" w:hAnsi="Times New Roman" w:cs="Times New Roman"/>
              </w:rPr>
            </w:pPr>
            <w:r w:rsidRPr="00494930">
              <w:rPr>
                <w:rFonts w:ascii="Times New Roman" w:hAnsi="Times New Roman" w:cs="Times New Roman"/>
                <w:b/>
                <w:lang w:val="en-US"/>
              </w:rPr>
              <w:t>a</w:t>
            </w:r>
            <w:r w:rsidRPr="00494930">
              <w:rPr>
                <w:rFonts w:ascii="Times New Roman" w:hAnsi="Times New Roman" w:cs="Times New Roman"/>
                <w:b/>
              </w:rPr>
              <w:t>)</w:t>
            </w:r>
            <w:r w:rsidRPr="00494930">
              <w:rPr>
                <w:rFonts w:ascii="Times New Roman" w:hAnsi="Times New Roman" w:cs="Times New Roman"/>
              </w:rPr>
              <w:t xml:space="preserve"> В распоряжение </w:t>
            </w:r>
            <w:r w:rsidR="00680A2F" w:rsidRPr="00494930">
              <w:rPr>
                <w:rFonts w:ascii="Times New Roman" w:hAnsi="Times New Roman" w:cs="Times New Roman"/>
              </w:rPr>
              <w:t>Главного редактора</w:t>
            </w:r>
            <w:r w:rsidRPr="00494930">
              <w:rPr>
                <w:rFonts w:ascii="Times New Roman" w:hAnsi="Times New Roman" w:cs="Times New Roman"/>
              </w:rPr>
              <w:t xml:space="preserve"> для выплат</w:t>
            </w:r>
            <w:r w:rsidR="00680A2F" w:rsidRPr="00494930">
              <w:rPr>
                <w:rFonts w:ascii="Times New Roman" w:hAnsi="Times New Roman" w:cs="Times New Roman"/>
              </w:rPr>
              <w:t xml:space="preserve"> л</w:t>
            </w:r>
            <w:r w:rsidR="003E479B" w:rsidRPr="00494930">
              <w:rPr>
                <w:rFonts w:ascii="Times New Roman" w:hAnsi="Times New Roman" w:cs="Times New Roman"/>
              </w:rPr>
              <w:t>ицам, указанным в п.п. 1.1</w:t>
            </w:r>
            <w:r w:rsidR="00680A2F" w:rsidRPr="00494930">
              <w:rPr>
                <w:rFonts w:ascii="Times New Roman" w:hAnsi="Times New Roman" w:cs="Times New Roman"/>
              </w:rPr>
              <w:t>7</w:t>
            </w:r>
            <w:r w:rsidR="003E479B" w:rsidRPr="00494930">
              <w:rPr>
                <w:rFonts w:ascii="Times New Roman" w:hAnsi="Times New Roman" w:cs="Times New Roman"/>
              </w:rPr>
              <w:t>. настоящего Соглашения</w:t>
            </w:r>
            <w:r w:rsidRPr="00494930">
              <w:rPr>
                <w:rFonts w:ascii="Times New Roman" w:hAnsi="Times New Roman" w:cs="Times New Roman"/>
              </w:rPr>
              <w:t xml:space="preserve"> -</w:t>
            </w:r>
            <w:r w:rsidR="00680A2F" w:rsidRPr="00494930">
              <w:rPr>
                <w:rFonts w:ascii="Times New Roman" w:hAnsi="Times New Roman" w:cs="Times New Roman"/>
              </w:rPr>
              <w:t xml:space="preserve"> 35%</w:t>
            </w:r>
            <w:r w:rsidR="00C855CB" w:rsidRPr="00494930">
              <w:rPr>
                <w:rFonts w:ascii="Times New Roman" w:hAnsi="Times New Roman" w:cs="Times New Roman"/>
              </w:rPr>
              <w:t xml:space="preserve"> от Чистого дохода</w:t>
            </w:r>
            <w:r w:rsidR="003E479B" w:rsidRPr="00494930">
              <w:rPr>
                <w:rFonts w:ascii="Times New Roman" w:hAnsi="Times New Roman" w:cs="Times New Roman"/>
              </w:rPr>
              <w:t xml:space="preserve">, </w:t>
            </w:r>
            <w:r w:rsidR="003E479B" w:rsidRPr="00494930">
              <w:rPr>
                <w:rStyle w:val="Bold"/>
                <w:b w:val="0"/>
                <w:color w:val="auto"/>
              </w:rPr>
              <w:t>из которых</w:t>
            </w:r>
            <w:r w:rsidR="003E479B" w:rsidRPr="00494930">
              <w:rPr>
                <w:rFonts w:ascii="Times New Roman" w:hAnsi="Times New Roman" w:cs="Times New Roman"/>
              </w:rPr>
              <w:t xml:space="preserve"> на выплату авторского гонорара Авторам – 0%;</w:t>
            </w:r>
          </w:p>
          <w:p w14:paraId="5541F747" w14:textId="77777777" w:rsidR="009B2085" w:rsidRPr="00513DDD" w:rsidRDefault="009B2085" w:rsidP="003E479B">
            <w:pPr>
              <w:pStyle w:val="NoSpacing"/>
              <w:jc w:val="both"/>
              <w:rPr>
                <w:rFonts w:ascii="Times New Roman" w:hAnsi="Times New Roman" w:cs="Times New Roman"/>
                <w:b/>
                <w:bCs/>
              </w:rPr>
            </w:pPr>
          </w:p>
          <w:p w14:paraId="5EB84093" w14:textId="77777777" w:rsidR="003E479B" w:rsidRPr="00494930" w:rsidRDefault="00745E18" w:rsidP="003E479B">
            <w:pPr>
              <w:pStyle w:val="NoSpacing"/>
              <w:jc w:val="both"/>
              <w:rPr>
                <w:rStyle w:val="Bold"/>
                <w:b w:val="0"/>
                <w:color w:val="auto"/>
              </w:rPr>
            </w:pPr>
            <w:r w:rsidRPr="00494930">
              <w:rPr>
                <w:rFonts w:ascii="Times New Roman" w:hAnsi="Times New Roman" w:cs="Times New Roman"/>
                <w:b/>
                <w:bCs/>
                <w:lang w:val="en-US"/>
              </w:rPr>
              <w:t>b</w:t>
            </w:r>
            <w:r w:rsidR="003E479B" w:rsidRPr="00494930">
              <w:rPr>
                <w:rFonts w:ascii="Times New Roman" w:hAnsi="Times New Roman" w:cs="Times New Roman"/>
                <w:b/>
                <w:bCs/>
              </w:rPr>
              <w:t>)</w:t>
            </w:r>
            <w:r w:rsidR="003E479B" w:rsidRPr="00494930">
              <w:rPr>
                <w:rFonts w:ascii="Times New Roman" w:hAnsi="Times New Roman" w:cs="Times New Roman"/>
              </w:rPr>
              <w:t xml:space="preserve"> </w:t>
            </w:r>
            <w:r w:rsidRPr="00494930">
              <w:rPr>
                <w:rFonts w:ascii="Times New Roman" w:hAnsi="Times New Roman" w:cs="Times New Roman"/>
              </w:rPr>
              <w:t>5%</w:t>
            </w:r>
            <w:r w:rsidR="003E479B" w:rsidRPr="00494930">
              <w:rPr>
                <w:rFonts w:ascii="Times New Roman" w:hAnsi="Times New Roman" w:cs="Times New Roman"/>
              </w:rPr>
              <w:t xml:space="preserve"> </w:t>
            </w:r>
            <w:r w:rsidR="00C855CB" w:rsidRPr="00494930">
              <w:rPr>
                <w:rFonts w:ascii="Times New Roman" w:hAnsi="Times New Roman" w:cs="Times New Roman"/>
              </w:rPr>
              <w:t xml:space="preserve">от Чистого дохода </w:t>
            </w:r>
            <w:r w:rsidR="003E479B" w:rsidRPr="00494930">
              <w:rPr>
                <w:rFonts w:ascii="Times New Roman" w:hAnsi="Times New Roman" w:cs="Times New Roman"/>
              </w:rPr>
              <w:t>поступают и образуют фонд развития Журнала и далее именуются «Фонд».</w:t>
            </w:r>
            <w:r w:rsidR="003E479B" w:rsidRPr="00494930">
              <w:rPr>
                <w:rStyle w:val="Bold"/>
                <w:b w:val="0"/>
                <w:color w:val="auto"/>
              </w:rPr>
              <w:t xml:space="preserve"> </w:t>
            </w:r>
          </w:p>
          <w:p w14:paraId="5D9222D0" w14:textId="77777777" w:rsidR="00284383" w:rsidRPr="00494930" w:rsidRDefault="008772AC" w:rsidP="003E479B">
            <w:pPr>
              <w:pStyle w:val="NoSpacing"/>
              <w:jc w:val="both"/>
              <w:rPr>
                <w:rFonts w:ascii="Times New Roman" w:hAnsi="Times New Roman" w:cs="Times New Roman"/>
              </w:rPr>
            </w:pPr>
            <w:r w:rsidRPr="00494930">
              <w:rPr>
                <w:rFonts w:ascii="Times New Roman" w:hAnsi="Times New Roman" w:cs="Times New Roman"/>
              </w:rPr>
              <w:t xml:space="preserve">        </w:t>
            </w:r>
            <w:r w:rsidR="00DE5DF6" w:rsidRPr="00494930">
              <w:rPr>
                <w:rFonts w:ascii="Times New Roman" w:hAnsi="Times New Roman" w:cs="Times New Roman"/>
              </w:rPr>
              <w:t>В дополнение к указанному, Издатель един</w:t>
            </w:r>
            <w:r w:rsidR="008C6B06" w:rsidRPr="00494930">
              <w:rPr>
                <w:rFonts w:ascii="Times New Roman" w:hAnsi="Times New Roman" w:cs="Times New Roman"/>
              </w:rPr>
              <w:t>оразово выделит</w:t>
            </w:r>
            <w:r w:rsidR="00745E18" w:rsidRPr="00494930">
              <w:rPr>
                <w:rFonts w:ascii="Times New Roman" w:hAnsi="Times New Roman" w:cs="Times New Roman"/>
              </w:rPr>
              <w:t>:</w:t>
            </w:r>
          </w:p>
          <w:p w14:paraId="4A4E767B" w14:textId="77777777" w:rsidR="00DE5DF6" w:rsidRPr="00494930" w:rsidRDefault="00745E18" w:rsidP="003E479B">
            <w:pPr>
              <w:pStyle w:val="NoSpacing"/>
              <w:jc w:val="both"/>
              <w:rPr>
                <w:rFonts w:ascii="Times New Roman" w:hAnsi="Times New Roman" w:cs="Times New Roman"/>
              </w:rPr>
            </w:pPr>
            <w:r w:rsidRPr="00494930">
              <w:rPr>
                <w:rFonts w:ascii="Times New Roman" w:hAnsi="Times New Roman" w:cs="Times New Roman"/>
              </w:rPr>
              <w:t>-</w:t>
            </w:r>
            <w:r w:rsidR="008C6B06" w:rsidRPr="00494930">
              <w:rPr>
                <w:rFonts w:ascii="Times New Roman" w:hAnsi="Times New Roman" w:cs="Times New Roman"/>
              </w:rPr>
              <w:t xml:space="preserve"> в распоряжение Г</w:t>
            </w:r>
            <w:r w:rsidR="00DE5DF6" w:rsidRPr="00494930">
              <w:rPr>
                <w:rFonts w:ascii="Times New Roman" w:hAnsi="Times New Roman" w:cs="Times New Roman"/>
              </w:rPr>
              <w:t xml:space="preserve">лавного редактора сумму в размере </w:t>
            </w:r>
            <w:r w:rsidR="001A014B" w:rsidRPr="00494930">
              <w:rPr>
                <w:rFonts w:ascii="Times New Roman" w:hAnsi="Times New Roman" w:cs="Times New Roman"/>
              </w:rPr>
              <w:t>704 787</w:t>
            </w:r>
            <w:r w:rsidR="00DE5DF6" w:rsidRPr="00494930">
              <w:rPr>
                <w:rFonts w:ascii="Times New Roman" w:hAnsi="Times New Roman" w:cs="Times New Roman"/>
              </w:rPr>
              <w:t xml:space="preserve"> долларов США на обоснованные расходы</w:t>
            </w:r>
            <w:r w:rsidR="00DE2925" w:rsidRPr="00494930">
              <w:rPr>
                <w:rFonts w:ascii="Times New Roman" w:hAnsi="Times New Roman" w:cs="Times New Roman"/>
              </w:rPr>
              <w:t xml:space="preserve"> в целях подготовки и развития Ж</w:t>
            </w:r>
            <w:r w:rsidR="00DE5DF6" w:rsidRPr="00494930">
              <w:rPr>
                <w:rFonts w:ascii="Times New Roman" w:hAnsi="Times New Roman" w:cs="Times New Roman"/>
              </w:rPr>
              <w:t xml:space="preserve">урнала, для последующих выплат из этой суммы средств в пользу </w:t>
            </w:r>
            <w:r w:rsidR="00513DDD" w:rsidRPr="00494930">
              <w:rPr>
                <w:rFonts w:ascii="Times New Roman" w:hAnsi="Times New Roman" w:cs="Times New Roman"/>
              </w:rPr>
              <w:t>физических лиц,</w:t>
            </w:r>
            <w:r w:rsidR="00DE5DF6" w:rsidRPr="00494930">
              <w:rPr>
                <w:rFonts w:ascii="Times New Roman" w:hAnsi="Times New Roman" w:cs="Times New Roman"/>
              </w:rPr>
              <w:t xml:space="preserve"> непосредственно участвовавши</w:t>
            </w:r>
            <w:r w:rsidR="00DE2925" w:rsidRPr="00494930">
              <w:rPr>
                <w:rFonts w:ascii="Times New Roman" w:hAnsi="Times New Roman" w:cs="Times New Roman"/>
              </w:rPr>
              <w:t>х в процессе создания/развития Ж</w:t>
            </w:r>
            <w:r w:rsidRPr="00494930">
              <w:rPr>
                <w:rFonts w:ascii="Times New Roman" w:hAnsi="Times New Roman" w:cs="Times New Roman"/>
              </w:rPr>
              <w:t>урнала;</w:t>
            </w:r>
          </w:p>
          <w:p w14:paraId="3F241C42" w14:textId="77777777" w:rsidR="00745E18" w:rsidRPr="0007087E" w:rsidRDefault="00745E18" w:rsidP="003E479B">
            <w:pPr>
              <w:pStyle w:val="NoSpacing"/>
              <w:jc w:val="both"/>
              <w:rPr>
                <w:rFonts w:ascii="Times New Roman" w:hAnsi="Times New Roman" w:cs="Times New Roman"/>
              </w:rPr>
            </w:pPr>
            <w:r w:rsidRPr="00494930">
              <w:rPr>
                <w:rFonts w:ascii="Times New Roman" w:hAnsi="Times New Roman" w:cs="Times New Roman"/>
              </w:rPr>
              <w:t xml:space="preserve">- в Фонд </w:t>
            </w:r>
            <w:r w:rsidR="001A014B" w:rsidRPr="00494930">
              <w:rPr>
                <w:rFonts w:ascii="Times New Roman" w:hAnsi="Times New Roman" w:cs="Times New Roman"/>
              </w:rPr>
              <w:t>75 000</w:t>
            </w:r>
            <w:r w:rsidRPr="00494930">
              <w:rPr>
                <w:rFonts w:ascii="Times New Roman" w:hAnsi="Times New Roman" w:cs="Times New Roman"/>
              </w:rPr>
              <w:t xml:space="preserve"> долларов США</w:t>
            </w:r>
            <w:r w:rsidR="00C855CB" w:rsidRPr="00494930">
              <w:rPr>
                <w:rFonts w:ascii="Times New Roman" w:hAnsi="Times New Roman" w:cs="Times New Roman"/>
              </w:rPr>
              <w:t>.</w:t>
            </w:r>
          </w:p>
          <w:p w14:paraId="675CE611" w14:textId="77777777" w:rsidR="003A03FF" w:rsidRPr="0007087E" w:rsidRDefault="003A03FF" w:rsidP="003E479B">
            <w:pPr>
              <w:pStyle w:val="NoSpacing"/>
              <w:jc w:val="both"/>
              <w:rPr>
                <w:rFonts w:ascii="Times New Roman" w:hAnsi="Times New Roman" w:cs="Times New Roman"/>
              </w:rPr>
            </w:pPr>
          </w:p>
          <w:p w14:paraId="71F30F10" w14:textId="77777777" w:rsidR="00767818" w:rsidRPr="00494930" w:rsidRDefault="00745E18" w:rsidP="00767818">
            <w:pPr>
              <w:pStyle w:val="NoSpacing"/>
              <w:jc w:val="both"/>
              <w:rPr>
                <w:rFonts w:ascii="Times New Roman" w:hAnsi="Times New Roman" w:cs="Times New Roman"/>
              </w:rPr>
            </w:pPr>
            <w:r w:rsidRPr="00494930">
              <w:rPr>
                <w:rFonts w:ascii="Times New Roman" w:hAnsi="Times New Roman" w:cs="Times New Roman"/>
                <w:b/>
                <w:bCs/>
              </w:rPr>
              <w:t>2.2.2</w:t>
            </w:r>
            <w:r w:rsidR="003E479B" w:rsidRPr="00494930">
              <w:rPr>
                <w:rFonts w:ascii="Times New Roman" w:hAnsi="Times New Roman" w:cs="Times New Roman"/>
                <w:b/>
                <w:bCs/>
              </w:rPr>
              <w:t>.</w:t>
            </w:r>
            <w:r w:rsidR="003E479B" w:rsidRPr="00494930">
              <w:rPr>
                <w:rFonts w:ascii="Times New Roman" w:hAnsi="Times New Roman" w:cs="Times New Roman"/>
              </w:rPr>
              <w:t xml:space="preserve"> Средства Фонда, в соответствии с условиями настоящего Соглашения</w:t>
            </w:r>
            <w:r w:rsidR="00767818" w:rsidRPr="00494930">
              <w:rPr>
                <w:rFonts w:ascii="Times New Roman" w:hAnsi="Times New Roman" w:cs="Times New Roman"/>
              </w:rPr>
              <w:t>, используются по предложению</w:t>
            </w:r>
            <w:r w:rsidR="009F6DEC" w:rsidRPr="00494930">
              <w:rPr>
                <w:rFonts w:ascii="Times New Roman" w:hAnsi="Times New Roman" w:cs="Times New Roman"/>
              </w:rPr>
              <w:t xml:space="preserve"> Главн</w:t>
            </w:r>
            <w:r w:rsidR="00767818" w:rsidRPr="00494930">
              <w:rPr>
                <w:rFonts w:ascii="Times New Roman" w:hAnsi="Times New Roman" w:cs="Times New Roman"/>
              </w:rPr>
              <w:t>ого</w:t>
            </w:r>
            <w:r w:rsidR="009F6DEC" w:rsidRPr="00494930">
              <w:rPr>
                <w:rFonts w:ascii="Times New Roman" w:hAnsi="Times New Roman" w:cs="Times New Roman"/>
              </w:rPr>
              <w:t xml:space="preserve"> редактор</w:t>
            </w:r>
            <w:r w:rsidR="00767818" w:rsidRPr="00494930">
              <w:rPr>
                <w:rFonts w:ascii="Times New Roman" w:hAnsi="Times New Roman" w:cs="Times New Roman"/>
              </w:rPr>
              <w:t xml:space="preserve">а </w:t>
            </w:r>
            <w:r w:rsidR="003E479B" w:rsidRPr="00494930">
              <w:rPr>
                <w:rFonts w:ascii="Times New Roman" w:hAnsi="Times New Roman" w:cs="Times New Roman"/>
              </w:rPr>
              <w:t xml:space="preserve">на </w:t>
            </w:r>
            <w:r w:rsidR="009F6DEC" w:rsidRPr="00494930">
              <w:rPr>
                <w:rFonts w:ascii="Times New Roman" w:hAnsi="Times New Roman" w:cs="Times New Roman"/>
              </w:rPr>
              <w:t>привлечение и размещение статей для публикации в открытом доступе (ОА) в Журнале</w:t>
            </w:r>
            <w:r w:rsidR="00767818" w:rsidRPr="00494930">
              <w:rPr>
                <w:rFonts w:ascii="Times New Roman" w:hAnsi="Times New Roman" w:cs="Times New Roman"/>
              </w:rPr>
              <w:t>, а также на иные цели -</w:t>
            </w:r>
          </w:p>
          <w:p w14:paraId="1495C071" w14:textId="77777777" w:rsidR="00767818" w:rsidRPr="00494930" w:rsidRDefault="00767818" w:rsidP="00767818">
            <w:pPr>
              <w:pStyle w:val="NoSpacing"/>
              <w:jc w:val="both"/>
              <w:rPr>
                <w:rStyle w:val="Bold"/>
                <w:b w:val="0"/>
                <w:color w:val="auto"/>
              </w:rPr>
            </w:pPr>
            <w:r w:rsidRPr="00494930">
              <w:rPr>
                <w:rFonts w:ascii="Times New Roman" w:hAnsi="Times New Roman" w:cs="Times New Roman"/>
              </w:rPr>
              <w:t>повышение</w:t>
            </w:r>
            <w:r w:rsidR="003E479B" w:rsidRPr="00494930">
              <w:rPr>
                <w:rFonts w:ascii="Times New Roman" w:hAnsi="Times New Roman" w:cs="Times New Roman"/>
              </w:rPr>
              <w:t xml:space="preserve"> качества Журнала и его Произведений (материалов), повышение уровня рецензирования и научного редактирования, повышение качества редакционной работы, внедрение и использование РИС, привлечение качественно новых статей, увеличение количества публикаций иностранных авторов, сбор и переда</w:t>
            </w:r>
            <w:r w:rsidR="008772AC" w:rsidRPr="00494930">
              <w:rPr>
                <w:rFonts w:ascii="Times New Roman" w:hAnsi="Times New Roman" w:cs="Times New Roman"/>
              </w:rPr>
              <w:t>чу Издателю Авторских договоров</w:t>
            </w:r>
            <w:r w:rsidRPr="00494930">
              <w:rPr>
                <w:rFonts w:ascii="Times New Roman" w:hAnsi="Times New Roman" w:cs="Times New Roman"/>
              </w:rPr>
              <w:t xml:space="preserve"> и т.п.</w:t>
            </w:r>
          </w:p>
          <w:p w14:paraId="50046A9E" w14:textId="77777777" w:rsidR="003E479B" w:rsidRPr="00494930" w:rsidRDefault="006924F6" w:rsidP="003E479B">
            <w:pPr>
              <w:pStyle w:val="NoSpacing"/>
              <w:jc w:val="both"/>
              <w:rPr>
                <w:rStyle w:val="Bold"/>
                <w:b w:val="0"/>
                <w:color w:val="auto"/>
              </w:rPr>
            </w:pPr>
            <w:r w:rsidRPr="00494930">
              <w:rPr>
                <w:rStyle w:val="Bold"/>
                <w:b w:val="0"/>
                <w:color w:val="auto"/>
              </w:rPr>
              <w:t xml:space="preserve"> </w:t>
            </w:r>
          </w:p>
          <w:p w14:paraId="547B18BF" w14:textId="77777777" w:rsidR="003E479B" w:rsidRDefault="00745E18" w:rsidP="003E479B">
            <w:pPr>
              <w:pStyle w:val="NoSpacing"/>
              <w:jc w:val="both"/>
              <w:rPr>
                <w:rFonts w:ascii="Times New Roman" w:hAnsi="Times New Roman" w:cs="Times New Roman"/>
              </w:rPr>
            </w:pPr>
            <w:r>
              <w:rPr>
                <w:rFonts w:ascii="Times New Roman" w:hAnsi="Times New Roman" w:cs="Times New Roman"/>
                <w:b/>
                <w:bCs/>
              </w:rPr>
              <w:t>2.2.3</w:t>
            </w:r>
            <w:r w:rsidR="003E479B" w:rsidRPr="0045310E">
              <w:rPr>
                <w:rFonts w:ascii="Times New Roman" w:hAnsi="Times New Roman" w:cs="Times New Roman"/>
                <w:b/>
                <w:bCs/>
              </w:rPr>
              <w:t>.</w:t>
            </w:r>
            <w:r w:rsidR="003E479B" w:rsidRPr="0045310E">
              <w:rPr>
                <w:rStyle w:val="Bold"/>
                <w:b w:val="0"/>
              </w:rPr>
              <w:t xml:space="preserve"> </w:t>
            </w:r>
            <w:r w:rsidR="003E479B" w:rsidRPr="00822818">
              <w:rPr>
                <w:rFonts w:ascii="Times New Roman" w:hAnsi="Times New Roman" w:cs="Times New Roman"/>
              </w:rPr>
              <w:t xml:space="preserve">Подведение итогов каждого очередного Издательского года в целях определения итогового размера Вознаграждения за истекший Издательский год и Распределение части Вознаграждения, составляющего Фонд, между лицами, указанными Главным редактором в Отчете, будет осуществляться на </w:t>
            </w:r>
            <w:r w:rsidR="003E479B" w:rsidRPr="00093992">
              <w:rPr>
                <w:rFonts w:ascii="Times New Roman" w:hAnsi="Times New Roman" w:cs="Times New Roman"/>
              </w:rPr>
              <w:t xml:space="preserve">основании предложений Главного редактора, направляемых им ежегодно Издателю по итогам Издательского года. </w:t>
            </w:r>
            <w:r w:rsidR="003E479B" w:rsidRPr="00822818">
              <w:rPr>
                <w:rFonts w:ascii="Times New Roman" w:hAnsi="Times New Roman" w:cs="Times New Roman"/>
              </w:rPr>
              <w:t xml:space="preserve">Указанные предложения и ежегодный Отчет Главного редактора подлежат рассмотрению Издателем не позднее 45-ти календарных дней с момента его получения, если Стороны в дальнейшем не согласуют иные сроки. </w:t>
            </w:r>
          </w:p>
          <w:p w14:paraId="11714011" w14:textId="77777777" w:rsidR="005F5B61" w:rsidRDefault="005F5B61" w:rsidP="003E479B">
            <w:pPr>
              <w:pStyle w:val="NoSpacing"/>
              <w:jc w:val="both"/>
              <w:rPr>
                <w:rFonts w:ascii="Times New Roman" w:hAnsi="Times New Roman" w:cs="Times New Roman"/>
              </w:rPr>
            </w:pPr>
          </w:p>
          <w:p w14:paraId="40B37623" w14:textId="77777777" w:rsidR="003E479B" w:rsidRDefault="003E479B" w:rsidP="003E479B">
            <w:pPr>
              <w:pStyle w:val="NoSpacing"/>
              <w:jc w:val="both"/>
              <w:rPr>
                <w:rFonts w:ascii="Times New Roman" w:hAnsi="Times New Roman" w:cs="Times New Roman"/>
              </w:rPr>
            </w:pPr>
            <w:r>
              <w:rPr>
                <w:rStyle w:val="Bold"/>
              </w:rPr>
              <w:t>2</w:t>
            </w:r>
            <w:r w:rsidR="00745E18">
              <w:rPr>
                <w:rStyle w:val="Bold"/>
              </w:rPr>
              <w:t>.2.4</w:t>
            </w:r>
            <w:r w:rsidRPr="0045310E">
              <w:rPr>
                <w:rStyle w:val="Bold"/>
              </w:rPr>
              <w:t>.</w:t>
            </w:r>
            <w:r w:rsidRPr="0045310E">
              <w:rPr>
                <w:rStyle w:val="Bold"/>
                <w:b w:val="0"/>
              </w:rPr>
              <w:t xml:space="preserve"> </w:t>
            </w:r>
            <w:r w:rsidRPr="00822818">
              <w:rPr>
                <w:rStyle w:val="Bold"/>
                <w:b w:val="0"/>
                <w:color w:val="auto"/>
              </w:rPr>
              <w:t xml:space="preserve">Все </w:t>
            </w:r>
            <w:r w:rsidRPr="00822818">
              <w:rPr>
                <w:rFonts w:ascii="Times New Roman" w:hAnsi="Times New Roman" w:cs="Times New Roman"/>
              </w:rPr>
              <w:t>выплаты, предусмотренные настоящим Соглашением</w:t>
            </w:r>
            <w:r w:rsidR="009A7D3A">
              <w:rPr>
                <w:rFonts w:ascii="Times New Roman" w:hAnsi="Times New Roman" w:cs="Times New Roman"/>
              </w:rPr>
              <w:t>,</w:t>
            </w:r>
            <w:r w:rsidRPr="00822818">
              <w:rPr>
                <w:rFonts w:ascii="Times New Roman" w:hAnsi="Times New Roman" w:cs="Times New Roman"/>
              </w:rPr>
              <w:t xml:space="preserve"> </w:t>
            </w:r>
            <w:r w:rsidR="00745E18">
              <w:rPr>
                <w:rFonts w:ascii="Times New Roman" w:hAnsi="Times New Roman" w:cs="Times New Roman"/>
              </w:rPr>
              <w:t>лицам, перечисленным в п.п. 1.17</w:t>
            </w:r>
            <w:r w:rsidR="009A7D3A" w:rsidRPr="008772AC">
              <w:rPr>
                <w:rFonts w:ascii="Times New Roman" w:hAnsi="Times New Roman" w:cs="Times New Roman"/>
              </w:rPr>
              <w:t xml:space="preserve"> п.1. </w:t>
            </w:r>
            <w:proofErr w:type="gramStart"/>
            <w:r w:rsidR="009A7D3A" w:rsidRPr="008772AC">
              <w:rPr>
                <w:rFonts w:ascii="Times New Roman" w:hAnsi="Times New Roman" w:cs="Times New Roman"/>
              </w:rPr>
              <w:t>настоящего  Соглашения</w:t>
            </w:r>
            <w:proofErr w:type="gramEnd"/>
            <w:r w:rsidR="009A7D3A" w:rsidRPr="008772AC">
              <w:rPr>
                <w:rFonts w:ascii="Times New Roman" w:hAnsi="Times New Roman" w:cs="Times New Roman"/>
              </w:rPr>
              <w:t xml:space="preserve">  </w:t>
            </w:r>
            <w:r w:rsidRPr="00822818">
              <w:rPr>
                <w:rFonts w:ascii="Times New Roman" w:hAnsi="Times New Roman" w:cs="Times New Roman"/>
              </w:rPr>
              <w:t xml:space="preserve">(за исключением выплат </w:t>
            </w:r>
            <w:r>
              <w:rPr>
                <w:rFonts w:ascii="Times New Roman" w:hAnsi="Times New Roman" w:cs="Times New Roman"/>
              </w:rPr>
              <w:t xml:space="preserve">вознаграждения </w:t>
            </w:r>
            <w:r w:rsidRPr="00093992">
              <w:rPr>
                <w:rFonts w:ascii="Times New Roman" w:hAnsi="Times New Roman" w:cs="Times New Roman"/>
              </w:rPr>
              <w:t xml:space="preserve">Главному редактору </w:t>
            </w:r>
            <w:r w:rsidRPr="00822818">
              <w:rPr>
                <w:rFonts w:ascii="Times New Roman" w:hAnsi="Times New Roman" w:cs="Times New Roman"/>
              </w:rPr>
              <w:t xml:space="preserve">Журнала), будут осуществляться Издателем или его уполномоченным лицом, начиная с 30-го календарного дня с даты утверждения Издателем Отчета за истекший Издательский год. Сроки и порядок выплат вознаграждения Главному редактору будут осуществляться Издателем в соответствии с условиями ДАЗ или, по желанию Главного редактора, по итогам Издательского года в соответствии с условиями настоящего пункта. </w:t>
            </w:r>
          </w:p>
          <w:p w14:paraId="3FC7EBC4" w14:textId="77777777" w:rsidR="005F5B61" w:rsidRPr="0007087E" w:rsidRDefault="005F5B61" w:rsidP="003E479B">
            <w:pPr>
              <w:pStyle w:val="NoSpacing"/>
              <w:jc w:val="both"/>
              <w:rPr>
                <w:rFonts w:ascii="Times New Roman" w:hAnsi="Times New Roman" w:cs="Times New Roman"/>
              </w:rPr>
            </w:pPr>
          </w:p>
          <w:p w14:paraId="73AC89E1" w14:textId="77777777" w:rsidR="003A03FF" w:rsidRPr="0007087E" w:rsidRDefault="003A03FF" w:rsidP="003E479B">
            <w:pPr>
              <w:pStyle w:val="NoSpacing"/>
              <w:jc w:val="both"/>
              <w:rPr>
                <w:rFonts w:ascii="Times New Roman" w:hAnsi="Times New Roman" w:cs="Times New Roman"/>
              </w:rPr>
            </w:pPr>
          </w:p>
          <w:p w14:paraId="3D32681C" w14:textId="77777777" w:rsidR="00077E61" w:rsidRDefault="008C6B06" w:rsidP="003E479B">
            <w:pPr>
              <w:pStyle w:val="NoSpacing"/>
              <w:jc w:val="both"/>
              <w:rPr>
                <w:rStyle w:val="Bold"/>
                <w:rFonts w:eastAsia="Times New Roman"/>
                <w:b w:val="0"/>
                <w:color w:val="auto"/>
              </w:rPr>
            </w:pPr>
            <w:r>
              <w:rPr>
                <w:rStyle w:val="Bold"/>
                <w:rFonts w:eastAsia="Times New Roman"/>
                <w:color w:val="auto"/>
              </w:rPr>
              <w:t>2.2.</w:t>
            </w:r>
            <w:r w:rsidR="00745E18">
              <w:rPr>
                <w:rStyle w:val="Bold"/>
                <w:rFonts w:eastAsia="Times New Roman"/>
                <w:color w:val="auto"/>
              </w:rPr>
              <w:t>5</w:t>
            </w:r>
            <w:r w:rsidR="003E479B" w:rsidRPr="00822818">
              <w:rPr>
                <w:rStyle w:val="Bold"/>
                <w:rFonts w:eastAsia="Times New Roman"/>
                <w:color w:val="auto"/>
              </w:rPr>
              <w:t>.</w:t>
            </w:r>
            <w:r w:rsidR="003E479B" w:rsidRPr="00822818">
              <w:rPr>
                <w:rStyle w:val="Bold"/>
                <w:rFonts w:eastAsia="Times New Roman"/>
                <w:b w:val="0"/>
                <w:color w:val="auto"/>
              </w:rPr>
              <w:t xml:space="preserve"> Вознагр</w:t>
            </w:r>
            <w:r w:rsidR="001B08B4">
              <w:rPr>
                <w:rStyle w:val="Bold"/>
                <w:rFonts w:eastAsia="Times New Roman"/>
                <w:b w:val="0"/>
                <w:color w:val="auto"/>
              </w:rPr>
              <w:t xml:space="preserve">аждение, предусмотренное п.2.2.1 </w:t>
            </w:r>
            <w:r w:rsidR="00745E18">
              <w:rPr>
                <w:rStyle w:val="Bold"/>
                <w:rFonts w:eastAsia="Times New Roman"/>
                <w:b w:val="0"/>
                <w:color w:val="auto"/>
              </w:rPr>
              <w:t>и п.2.2.2</w:t>
            </w:r>
            <w:r w:rsidR="003E479B" w:rsidRPr="008772AC">
              <w:rPr>
                <w:rStyle w:val="Bold"/>
                <w:rFonts w:eastAsia="Times New Roman"/>
                <w:b w:val="0"/>
                <w:color w:val="auto"/>
              </w:rPr>
              <w:t>. Соглашения, включает вознагра</w:t>
            </w:r>
            <w:r w:rsidR="003E479B" w:rsidRPr="00822818">
              <w:rPr>
                <w:rStyle w:val="Bold"/>
                <w:rFonts w:eastAsia="Times New Roman"/>
                <w:b w:val="0"/>
                <w:color w:val="auto"/>
              </w:rPr>
              <w:t xml:space="preserve">ждение лиц, указанных в </w:t>
            </w:r>
            <w:r w:rsidR="00745E18">
              <w:rPr>
                <w:rStyle w:val="Bold"/>
                <w:rFonts w:eastAsia="Times New Roman"/>
                <w:b w:val="0"/>
                <w:color w:val="auto"/>
              </w:rPr>
              <w:t>п.п. 1.17</w:t>
            </w:r>
            <w:r w:rsidR="003E479B" w:rsidRPr="00822818">
              <w:rPr>
                <w:rStyle w:val="Bold"/>
                <w:rFonts w:eastAsia="Times New Roman"/>
                <w:b w:val="0"/>
                <w:color w:val="auto"/>
              </w:rPr>
              <w:t xml:space="preserve">. п.1 Соглашения, непосредственно участвующих в редакционной подготовке Произведений (Материалов), </w:t>
            </w:r>
            <w:r w:rsidR="003E479B" w:rsidRPr="00822818">
              <w:rPr>
                <w:rStyle w:val="Bold"/>
                <w:b w:val="0"/>
                <w:color w:val="auto"/>
              </w:rPr>
              <w:t xml:space="preserve">а также любые другие расходы Главного редактора Журнала, связанные с их подготовкой, и передачей указанными лицами Издателю соответствующих интеллектуальных прав (при наличии) </w:t>
            </w:r>
            <w:r w:rsidR="003E479B" w:rsidRPr="00822818">
              <w:rPr>
                <w:rStyle w:val="Bold"/>
                <w:rFonts w:eastAsia="Times New Roman"/>
                <w:b w:val="0"/>
                <w:color w:val="auto"/>
              </w:rPr>
              <w:t>в соответствии с условиями Договоров.</w:t>
            </w:r>
          </w:p>
          <w:p w14:paraId="51D0DF40" w14:textId="77777777" w:rsidR="005F5B61" w:rsidRDefault="005F5B61" w:rsidP="003E479B">
            <w:pPr>
              <w:pStyle w:val="NoSpacing"/>
              <w:jc w:val="both"/>
              <w:rPr>
                <w:rStyle w:val="Bold"/>
                <w:rFonts w:eastAsia="Times New Roman"/>
                <w:b w:val="0"/>
                <w:color w:val="auto"/>
              </w:rPr>
            </w:pPr>
          </w:p>
          <w:p w14:paraId="5511755D" w14:textId="77777777" w:rsidR="003E479B" w:rsidRDefault="00745E18" w:rsidP="003E479B">
            <w:pPr>
              <w:pStyle w:val="NoSpacing"/>
              <w:jc w:val="both"/>
              <w:rPr>
                <w:rStyle w:val="Bold"/>
                <w:b w:val="0"/>
                <w:color w:val="auto"/>
              </w:rPr>
            </w:pPr>
            <w:r>
              <w:rPr>
                <w:rStyle w:val="Bold"/>
                <w:color w:val="auto"/>
              </w:rPr>
              <w:t>2.2.6</w:t>
            </w:r>
            <w:r w:rsidR="003E479B" w:rsidRPr="00822818">
              <w:rPr>
                <w:rStyle w:val="Bold"/>
                <w:color w:val="auto"/>
              </w:rPr>
              <w:t xml:space="preserve">. </w:t>
            </w:r>
            <w:r w:rsidR="003E479B" w:rsidRPr="00822818">
              <w:rPr>
                <w:rStyle w:val="Bold"/>
                <w:b w:val="0"/>
                <w:color w:val="auto"/>
              </w:rPr>
              <w:t>В случае уменьшения Главным редактором (Составителями) согласованного объема и/или периодичности Журнала, Общий размер ежегодного Вознаграждения может быть уменьшен Издателем пропорционально уменьшению объема и/или периодичности, согласованных в ДАЗ.</w:t>
            </w:r>
          </w:p>
          <w:p w14:paraId="19D045D5" w14:textId="77777777" w:rsidR="005F5B61" w:rsidRPr="00822818" w:rsidRDefault="005F5B61" w:rsidP="003E479B">
            <w:pPr>
              <w:pStyle w:val="NoSpacing"/>
              <w:jc w:val="both"/>
              <w:rPr>
                <w:rStyle w:val="Bold"/>
                <w:color w:val="auto"/>
              </w:rPr>
            </w:pPr>
          </w:p>
          <w:p w14:paraId="6613B612" w14:textId="77777777" w:rsidR="003E479B" w:rsidRPr="0007087E" w:rsidRDefault="00745E18" w:rsidP="003E479B">
            <w:pPr>
              <w:pStyle w:val="NoSpacing"/>
              <w:jc w:val="both"/>
              <w:rPr>
                <w:rStyle w:val="Bold"/>
                <w:b w:val="0"/>
                <w:color w:val="auto"/>
              </w:rPr>
            </w:pPr>
            <w:r>
              <w:rPr>
                <w:rStyle w:val="Bold"/>
                <w:rFonts w:eastAsia="Times New Roman"/>
                <w:color w:val="auto"/>
              </w:rPr>
              <w:t>2.2.7</w:t>
            </w:r>
            <w:r w:rsidR="003E479B" w:rsidRPr="00822818">
              <w:rPr>
                <w:rStyle w:val="Bold"/>
                <w:rFonts w:eastAsia="Times New Roman"/>
                <w:color w:val="auto"/>
              </w:rPr>
              <w:t xml:space="preserve">. </w:t>
            </w:r>
            <w:r w:rsidR="003E479B" w:rsidRPr="00822818">
              <w:rPr>
                <w:rStyle w:val="Bold"/>
                <w:rFonts w:eastAsia="Times New Roman"/>
                <w:b w:val="0"/>
                <w:color w:val="auto"/>
              </w:rPr>
              <w:t xml:space="preserve">Стороны согласились, что </w:t>
            </w:r>
            <w:r w:rsidR="003E479B" w:rsidRPr="00822818">
              <w:rPr>
                <w:rStyle w:val="Bold"/>
                <w:b w:val="0"/>
                <w:color w:val="auto"/>
              </w:rPr>
              <w:t>при предоставлении Главным редактором Издателю информации о получателях Вознаграждения, Главный редактор Журнала обязуется следовать условиям ДАЗ, в том числе, среди прочего, должен в обязательном порядке указать: ФИО получателей, виды выполняемой ими работы (</w:t>
            </w:r>
            <w:proofErr w:type="spellStart"/>
            <w:r w:rsidR="003E479B" w:rsidRPr="00822818">
              <w:rPr>
                <w:rStyle w:val="Bold"/>
                <w:b w:val="0"/>
                <w:color w:val="auto"/>
              </w:rPr>
              <w:t>составительство</w:t>
            </w:r>
            <w:proofErr w:type="spellEnd"/>
            <w:r w:rsidR="003E479B" w:rsidRPr="00822818">
              <w:rPr>
                <w:rStyle w:val="Bold"/>
                <w:b w:val="0"/>
                <w:color w:val="auto"/>
              </w:rPr>
              <w:t>,</w:t>
            </w:r>
            <w:r w:rsidR="00C855CB">
              <w:rPr>
                <w:rStyle w:val="Bold"/>
                <w:b w:val="0"/>
                <w:color w:val="auto"/>
              </w:rPr>
              <w:t xml:space="preserve"> </w:t>
            </w:r>
            <w:r w:rsidR="003E479B" w:rsidRPr="00822818">
              <w:rPr>
                <w:rStyle w:val="Bold"/>
                <w:b w:val="0"/>
                <w:color w:val="auto"/>
              </w:rPr>
              <w:t>рецензирование, редактирование, работа с Авторскими договорами, прочее), размер вознаграждения и иную информацию</w:t>
            </w:r>
            <w:r w:rsidR="003E479B" w:rsidRPr="00822818">
              <w:rPr>
                <w:rFonts w:ascii="Times New Roman" w:hAnsi="Times New Roman" w:cs="Times New Roman"/>
                <w:b/>
              </w:rPr>
              <w:t>,</w:t>
            </w:r>
            <w:r w:rsidR="003E479B" w:rsidRPr="00822818">
              <w:rPr>
                <w:rFonts w:ascii="Times New Roman" w:hAnsi="Times New Roman" w:cs="Times New Roman"/>
              </w:rPr>
              <w:t xml:space="preserve"> в соответствии с запросом Издателя (при необходимости), </w:t>
            </w:r>
            <w:r w:rsidR="003E479B" w:rsidRPr="00822818">
              <w:rPr>
                <w:rStyle w:val="Bold"/>
                <w:b w:val="0"/>
                <w:color w:val="auto"/>
              </w:rPr>
              <w:t>если Стороны</w:t>
            </w:r>
            <w:r w:rsidR="003E479B">
              <w:rPr>
                <w:rStyle w:val="Bold"/>
                <w:b w:val="0"/>
                <w:color w:val="auto"/>
              </w:rPr>
              <w:t xml:space="preserve"> в дальнейшем не согласуют иное.</w:t>
            </w:r>
          </w:p>
          <w:p w14:paraId="1D3CCB80" w14:textId="77777777" w:rsidR="003A03FF" w:rsidRPr="0007087E" w:rsidRDefault="003A03FF" w:rsidP="003E479B">
            <w:pPr>
              <w:pStyle w:val="NoSpacing"/>
              <w:jc w:val="both"/>
              <w:rPr>
                <w:rStyle w:val="Bold"/>
                <w:b w:val="0"/>
                <w:color w:val="auto"/>
              </w:rPr>
            </w:pPr>
          </w:p>
          <w:p w14:paraId="4057A3C0" w14:textId="77777777" w:rsidR="003E479B" w:rsidRPr="00822818" w:rsidRDefault="00745E18" w:rsidP="003E479B">
            <w:pPr>
              <w:pStyle w:val="NoSpacing"/>
              <w:jc w:val="both"/>
              <w:rPr>
                <w:rFonts w:ascii="Times New Roman" w:hAnsi="Times New Roman" w:cs="Times New Roman"/>
              </w:rPr>
            </w:pPr>
            <w:r>
              <w:rPr>
                <w:rFonts w:ascii="Times New Roman" w:hAnsi="Times New Roman" w:cs="Times New Roman"/>
                <w:b/>
              </w:rPr>
              <w:t>2.2.8</w:t>
            </w:r>
            <w:r w:rsidR="003E479B" w:rsidRPr="00822818">
              <w:rPr>
                <w:rFonts w:ascii="Times New Roman" w:hAnsi="Times New Roman" w:cs="Times New Roman"/>
                <w:b/>
              </w:rPr>
              <w:t xml:space="preserve">. </w:t>
            </w:r>
            <w:r w:rsidR="003E479B" w:rsidRPr="00822818">
              <w:rPr>
                <w:rFonts w:ascii="Times New Roman" w:hAnsi="Times New Roman" w:cs="Times New Roman"/>
              </w:rPr>
              <w:t>Главный редактор несет ответственность за справедливое распределение Вознаграждения в соответствии с условиями настоящего Соглашения, за действия привлеченных им лиц, и гарантирует Издателю согласие привлеченных лиц с условиями настоящего Соглашения и ДАЗ.</w:t>
            </w:r>
          </w:p>
          <w:p w14:paraId="7D31C3B4" w14:textId="77777777" w:rsidR="005F5B61" w:rsidRDefault="005F5B61" w:rsidP="003E479B">
            <w:pPr>
              <w:pStyle w:val="NoSpacing"/>
              <w:ind w:left="173"/>
              <w:jc w:val="both"/>
              <w:rPr>
                <w:rFonts w:ascii="Times New Roman" w:hAnsi="Times New Roman" w:cs="Times New Roman"/>
              </w:rPr>
            </w:pPr>
          </w:p>
          <w:p w14:paraId="36CFB575" w14:textId="77777777" w:rsidR="008712F3" w:rsidRDefault="008712F3" w:rsidP="003E479B">
            <w:pPr>
              <w:pStyle w:val="NoSpacing"/>
              <w:ind w:left="173"/>
              <w:jc w:val="both"/>
              <w:rPr>
                <w:rFonts w:ascii="Times New Roman" w:hAnsi="Times New Roman" w:cs="Times New Roman"/>
              </w:rPr>
            </w:pPr>
          </w:p>
          <w:p w14:paraId="6382A2DB" w14:textId="77777777" w:rsidR="008712F3" w:rsidRDefault="008712F3" w:rsidP="003E479B">
            <w:pPr>
              <w:pStyle w:val="NoSpacing"/>
              <w:ind w:left="173"/>
              <w:jc w:val="both"/>
              <w:rPr>
                <w:rFonts w:ascii="Times New Roman" w:hAnsi="Times New Roman" w:cs="Times New Roman"/>
              </w:rPr>
            </w:pPr>
          </w:p>
          <w:p w14:paraId="35FAEC4D" w14:textId="77777777" w:rsidR="008712F3" w:rsidRDefault="008712F3" w:rsidP="003E479B">
            <w:pPr>
              <w:pStyle w:val="NoSpacing"/>
              <w:ind w:left="173"/>
              <w:jc w:val="both"/>
              <w:rPr>
                <w:rFonts w:ascii="Times New Roman" w:hAnsi="Times New Roman" w:cs="Times New Roman"/>
              </w:rPr>
            </w:pPr>
          </w:p>
          <w:p w14:paraId="474FA7DD" w14:textId="77777777" w:rsidR="008712F3" w:rsidRDefault="008712F3" w:rsidP="003E479B">
            <w:pPr>
              <w:pStyle w:val="NoSpacing"/>
              <w:ind w:left="173"/>
              <w:jc w:val="both"/>
              <w:rPr>
                <w:rFonts w:ascii="Times New Roman" w:hAnsi="Times New Roman" w:cs="Times New Roman"/>
              </w:rPr>
            </w:pPr>
          </w:p>
          <w:p w14:paraId="792DD11D" w14:textId="77777777" w:rsidR="003E479B" w:rsidRPr="00822818" w:rsidRDefault="003E479B" w:rsidP="003E479B">
            <w:pPr>
              <w:pStyle w:val="NoSpacing"/>
              <w:ind w:left="173"/>
              <w:jc w:val="both"/>
              <w:rPr>
                <w:rFonts w:ascii="Times New Roman" w:hAnsi="Times New Roman" w:cs="Times New Roman"/>
              </w:rPr>
            </w:pPr>
          </w:p>
          <w:p w14:paraId="6DBC4822" w14:textId="77777777" w:rsidR="003E479B" w:rsidRPr="00822818" w:rsidRDefault="003E479B" w:rsidP="003E479B">
            <w:pPr>
              <w:pStyle w:val="NoSpacing"/>
              <w:ind w:left="173"/>
              <w:jc w:val="center"/>
              <w:rPr>
                <w:rFonts w:ascii="Times New Roman" w:hAnsi="Times New Roman" w:cs="Times New Roman"/>
                <w:b/>
              </w:rPr>
            </w:pPr>
            <w:r w:rsidRPr="00822818">
              <w:rPr>
                <w:rFonts w:ascii="Times New Roman" w:hAnsi="Times New Roman" w:cs="Times New Roman"/>
                <w:b/>
              </w:rPr>
              <w:t>3. ЗАКЛЮЧИТЕЛЬНЫЕ ПОЛОЖЕНИЯ</w:t>
            </w:r>
          </w:p>
          <w:p w14:paraId="6B283144" w14:textId="77777777" w:rsidR="003E479B" w:rsidRPr="00822818" w:rsidRDefault="003E479B" w:rsidP="003E479B">
            <w:pPr>
              <w:pStyle w:val="NoSpacing"/>
              <w:ind w:left="173"/>
              <w:jc w:val="center"/>
              <w:rPr>
                <w:rFonts w:ascii="Times New Roman" w:hAnsi="Times New Roman" w:cs="Times New Roman"/>
                <w:b/>
              </w:rPr>
            </w:pPr>
          </w:p>
          <w:p w14:paraId="7FF6F3B6" w14:textId="77777777" w:rsidR="003E479B" w:rsidRPr="00822818" w:rsidRDefault="003E479B" w:rsidP="003E479B">
            <w:pPr>
              <w:pStyle w:val="NoSpacing"/>
              <w:jc w:val="both"/>
              <w:rPr>
                <w:rFonts w:ascii="Times New Roman" w:hAnsi="Times New Roman" w:cs="Times New Roman"/>
              </w:rPr>
            </w:pPr>
            <w:r w:rsidRPr="00822818">
              <w:rPr>
                <w:rFonts w:ascii="Times New Roman" w:hAnsi="Times New Roman" w:cs="Times New Roman"/>
                <w:b/>
              </w:rPr>
              <w:t>3.1.</w:t>
            </w:r>
            <w:r w:rsidRPr="00822818">
              <w:rPr>
                <w:rFonts w:ascii="Times New Roman" w:hAnsi="Times New Roman" w:cs="Times New Roman"/>
              </w:rPr>
              <w:t xml:space="preserve"> Все налоги и сборы, взимаемые на территории Российской Федерации (или любой другой страны), вытекающие из получения лицами Вознаграждения, предусмотренного настоящим Соглашением и/или отдельными Договорами, будут оплачены Главным редактором и другими получателями самостоятельно и за свой счет, а налоги и сборы, взимаемые на территории Издателя и касающиеся Издателя, будут оплачены Издателем.</w:t>
            </w:r>
          </w:p>
          <w:p w14:paraId="3FF0909E" w14:textId="77777777" w:rsidR="003E479B" w:rsidRPr="00822818" w:rsidRDefault="003E479B" w:rsidP="00B01883">
            <w:pPr>
              <w:pStyle w:val="NoSpacing"/>
              <w:jc w:val="both"/>
              <w:rPr>
                <w:rFonts w:ascii="Times New Roman" w:hAnsi="Times New Roman" w:cs="Times New Roman"/>
              </w:rPr>
            </w:pPr>
            <w:r w:rsidRPr="00822818">
              <w:rPr>
                <w:rFonts w:ascii="Times New Roman" w:hAnsi="Times New Roman" w:cs="Times New Roman"/>
              </w:rPr>
              <w:t>Ответственность з</w:t>
            </w:r>
            <w:r w:rsidR="00077E61">
              <w:rPr>
                <w:rFonts w:ascii="Times New Roman" w:hAnsi="Times New Roman" w:cs="Times New Roman"/>
              </w:rPr>
              <w:t>а своевременную и полную</w:t>
            </w:r>
            <w:r w:rsidR="006C6649" w:rsidRPr="00B01883">
              <w:rPr>
                <w:rFonts w:ascii="Times New Roman" w:hAnsi="Times New Roman" w:cs="Times New Roman"/>
              </w:rPr>
              <w:t xml:space="preserve"> </w:t>
            </w:r>
            <w:r w:rsidR="00077E61">
              <w:rPr>
                <w:rFonts w:ascii="Times New Roman" w:hAnsi="Times New Roman" w:cs="Times New Roman"/>
              </w:rPr>
              <w:t>у</w:t>
            </w:r>
            <w:r>
              <w:rPr>
                <w:rFonts w:ascii="Times New Roman" w:hAnsi="Times New Roman" w:cs="Times New Roman"/>
              </w:rPr>
              <w:t>плату</w:t>
            </w:r>
            <w:r w:rsidR="00077E61">
              <w:rPr>
                <w:rFonts w:ascii="Times New Roman" w:hAnsi="Times New Roman" w:cs="Times New Roman"/>
              </w:rPr>
              <w:t xml:space="preserve"> </w:t>
            </w:r>
            <w:r w:rsidRPr="00822818">
              <w:rPr>
                <w:rFonts w:ascii="Times New Roman" w:hAnsi="Times New Roman" w:cs="Times New Roman"/>
              </w:rPr>
              <w:t>указанных налогов и сборов, несут получатели Вознаграждения самостоятельно.</w:t>
            </w:r>
          </w:p>
          <w:p w14:paraId="0AE8CED9" w14:textId="77777777" w:rsidR="003E479B" w:rsidRDefault="003E479B" w:rsidP="003E479B">
            <w:pPr>
              <w:pStyle w:val="NoSpacing"/>
              <w:jc w:val="both"/>
              <w:rPr>
                <w:rFonts w:ascii="Times New Roman" w:hAnsi="Times New Roman" w:cs="Times New Roman"/>
              </w:rPr>
            </w:pPr>
            <w:r w:rsidRPr="00822818">
              <w:rPr>
                <w:rFonts w:ascii="Times New Roman" w:hAnsi="Times New Roman" w:cs="Times New Roman"/>
                <w:b/>
              </w:rPr>
              <w:t>3.2.</w:t>
            </w:r>
            <w:r w:rsidRPr="00822818">
              <w:rPr>
                <w:rFonts w:ascii="Times New Roman" w:hAnsi="Times New Roman" w:cs="Times New Roman"/>
              </w:rPr>
              <w:t xml:space="preserve"> Настоящее Соглашение вступает в силу с момента его подписания Сторонами и действует, начиная с </w:t>
            </w:r>
            <w:r w:rsidRPr="00093992">
              <w:rPr>
                <w:rFonts w:ascii="Times New Roman" w:hAnsi="Times New Roman" w:cs="Times New Roman"/>
              </w:rPr>
              <w:t xml:space="preserve">первого номера Журнала </w:t>
            </w:r>
            <w:r w:rsidR="008C4C2A" w:rsidRPr="00513DDD">
              <w:rPr>
                <w:rFonts w:ascii="Times New Roman" w:hAnsi="Times New Roman" w:cs="Times New Roman"/>
              </w:rPr>
              <w:t>2023</w:t>
            </w:r>
            <w:r w:rsidRPr="00093992">
              <w:rPr>
                <w:rFonts w:ascii="Times New Roman" w:hAnsi="Times New Roman" w:cs="Times New Roman"/>
              </w:rPr>
              <w:t xml:space="preserve"> года</w:t>
            </w:r>
            <w:r w:rsidR="006A7BA7">
              <w:rPr>
                <w:rFonts w:ascii="Times New Roman" w:hAnsi="Times New Roman" w:cs="Times New Roman"/>
              </w:rPr>
              <w:t xml:space="preserve"> </w:t>
            </w:r>
            <w:r w:rsidR="006A7BA7" w:rsidRPr="008772AC">
              <w:rPr>
                <w:rFonts w:ascii="Times New Roman" w:hAnsi="Times New Roman" w:cs="Times New Roman"/>
              </w:rPr>
              <w:t>по 202</w:t>
            </w:r>
            <w:r w:rsidR="008C4C2A">
              <w:rPr>
                <w:rFonts w:ascii="Times New Roman" w:hAnsi="Times New Roman" w:cs="Times New Roman"/>
              </w:rPr>
              <w:t>9</w:t>
            </w:r>
            <w:r w:rsidR="006A7BA7" w:rsidRPr="008772AC">
              <w:rPr>
                <w:rFonts w:ascii="Times New Roman" w:hAnsi="Times New Roman" w:cs="Times New Roman"/>
              </w:rPr>
              <w:t xml:space="preserve"> год включительно</w:t>
            </w:r>
            <w:r w:rsidRPr="008772AC">
              <w:rPr>
                <w:rFonts w:ascii="Times New Roman" w:hAnsi="Times New Roman" w:cs="Times New Roman"/>
              </w:rPr>
              <w:t xml:space="preserve"> </w:t>
            </w:r>
            <w:r w:rsidRPr="00093992">
              <w:rPr>
                <w:rFonts w:ascii="Times New Roman" w:hAnsi="Times New Roman" w:cs="Times New Roman"/>
              </w:rPr>
              <w:t>при наличии у Издателя ДАЗ на соответствующий год издания Журнала или пока Стороны в дополнительном порядке не договорятся об ином.</w:t>
            </w:r>
            <w:r w:rsidR="006A7BA7">
              <w:rPr>
                <w:rFonts w:ascii="Times New Roman" w:hAnsi="Times New Roman" w:cs="Times New Roman"/>
              </w:rPr>
              <w:t xml:space="preserve"> </w:t>
            </w:r>
          </w:p>
          <w:p w14:paraId="20541F52" w14:textId="77777777" w:rsidR="003E479B" w:rsidRPr="00822818" w:rsidRDefault="003E479B" w:rsidP="003E479B">
            <w:pPr>
              <w:pStyle w:val="NoSpacing"/>
              <w:jc w:val="both"/>
              <w:rPr>
                <w:rFonts w:ascii="Times New Roman" w:hAnsi="Times New Roman" w:cs="Times New Roman"/>
              </w:rPr>
            </w:pPr>
            <w:r w:rsidRPr="00822818">
              <w:rPr>
                <w:rFonts w:ascii="Times New Roman" w:hAnsi="Times New Roman" w:cs="Times New Roman"/>
                <w:b/>
              </w:rPr>
              <w:t>3.3.</w:t>
            </w:r>
            <w:r w:rsidRPr="00822818">
              <w:rPr>
                <w:rFonts w:ascii="Times New Roman" w:hAnsi="Times New Roman" w:cs="Times New Roman"/>
              </w:rPr>
              <w:t xml:space="preserve"> Исполнение настоящего Соглашения Издателем может быть </w:t>
            </w:r>
            <w:r w:rsidRPr="00093992">
              <w:rPr>
                <w:rFonts w:ascii="Times New Roman" w:hAnsi="Times New Roman" w:cs="Times New Roman"/>
              </w:rPr>
              <w:t xml:space="preserve">приостановлено </w:t>
            </w:r>
            <w:r w:rsidRPr="008772AC">
              <w:rPr>
                <w:rFonts w:ascii="Times New Roman" w:hAnsi="Times New Roman" w:cs="Times New Roman"/>
              </w:rPr>
              <w:t xml:space="preserve">(до устранения основания приостановки) </w:t>
            </w:r>
            <w:r w:rsidRPr="00093992">
              <w:rPr>
                <w:rFonts w:ascii="Times New Roman" w:hAnsi="Times New Roman" w:cs="Times New Roman"/>
              </w:rPr>
              <w:t xml:space="preserve">или прекращено Издателем в одностороннем порядке в случаях </w:t>
            </w:r>
            <w:r w:rsidRPr="00822818">
              <w:rPr>
                <w:rFonts w:ascii="Times New Roman" w:hAnsi="Times New Roman" w:cs="Times New Roman"/>
              </w:rPr>
              <w:t>если:</w:t>
            </w:r>
          </w:p>
          <w:p w14:paraId="56424103" w14:textId="77777777" w:rsidR="003E479B" w:rsidRPr="00822818" w:rsidRDefault="003E479B" w:rsidP="003E479B">
            <w:pPr>
              <w:pStyle w:val="NoSpacing"/>
              <w:ind w:left="173" w:right="141"/>
              <w:jc w:val="both"/>
              <w:rPr>
                <w:rFonts w:ascii="Times New Roman" w:hAnsi="Times New Roman" w:cs="Times New Roman"/>
              </w:rPr>
            </w:pPr>
            <w:r w:rsidRPr="00822818">
              <w:rPr>
                <w:rFonts w:ascii="Times New Roman" w:hAnsi="Times New Roman" w:cs="Times New Roman"/>
              </w:rPr>
              <w:t>- Издателем прекращено издание Журнала (по любым основаниям);</w:t>
            </w:r>
          </w:p>
          <w:p w14:paraId="46C50115" w14:textId="77777777" w:rsidR="003E479B" w:rsidRPr="00822818" w:rsidRDefault="003E479B" w:rsidP="003E479B">
            <w:pPr>
              <w:pStyle w:val="NoSpacing"/>
              <w:ind w:left="173"/>
              <w:jc w:val="both"/>
              <w:rPr>
                <w:rFonts w:ascii="Times New Roman" w:hAnsi="Times New Roman" w:cs="Times New Roman"/>
              </w:rPr>
            </w:pPr>
            <w:r w:rsidRPr="00822818">
              <w:rPr>
                <w:rFonts w:ascii="Times New Roman" w:hAnsi="Times New Roman" w:cs="Times New Roman"/>
              </w:rPr>
              <w:t>- Издатель и Главный редактор Журнала не заключили (досрочно расторгли) ДАЗ на соответствующий Издательский год и/или</w:t>
            </w:r>
          </w:p>
          <w:p w14:paraId="0EC7592D" w14:textId="77777777" w:rsidR="003E479B" w:rsidRPr="00822818" w:rsidRDefault="003E479B" w:rsidP="003E479B">
            <w:pPr>
              <w:pStyle w:val="NoSpacing"/>
              <w:ind w:left="173"/>
              <w:jc w:val="both"/>
              <w:rPr>
                <w:rFonts w:ascii="Times New Roman" w:hAnsi="Times New Roman" w:cs="Times New Roman"/>
              </w:rPr>
            </w:pPr>
            <w:r w:rsidRPr="00822818">
              <w:rPr>
                <w:rFonts w:ascii="Times New Roman" w:hAnsi="Times New Roman" w:cs="Times New Roman"/>
              </w:rPr>
              <w:t>- Главным редактором не представлен План развития Журнала и Отчет по итогам года, подготовленные в соответствии с условиями настоящего Соглашения и ДАЗ или</w:t>
            </w:r>
          </w:p>
          <w:p w14:paraId="10B4BEF6" w14:textId="77777777" w:rsidR="003E479B" w:rsidRDefault="003E479B" w:rsidP="003E479B">
            <w:pPr>
              <w:pStyle w:val="NoSpacing"/>
              <w:ind w:left="173"/>
              <w:jc w:val="both"/>
              <w:rPr>
                <w:rFonts w:ascii="Times New Roman" w:hAnsi="Times New Roman" w:cs="Times New Roman"/>
              </w:rPr>
            </w:pPr>
            <w:r w:rsidRPr="00822818">
              <w:rPr>
                <w:rFonts w:ascii="Times New Roman" w:hAnsi="Times New Roman" w:cs="Times New Roman"/>
              </w:rPr>
              <w:t>- Главным редактором при выполнении ДАЗ систематически нарушаются (не исполняются) условия ДАЗ и настоящего Соглашения.</w:t>
            </w:r>
          </w:p>
          <w:p w14:paraId="010E8BE8" w14:textId="77777777" w:rsidR="005F5B61" w:rsidRPr="00822818" w:rsidRDefault="005F5B61" w:rsidP="003E479B">
            <w:pPr>
              <w:pStyle w:val="NoSpacing"/>
              <w:ind w:left="173"/>
              <w:jc w:val="both"/>
              <w:rPr>
                <w:rFonts w:ascii="Times New Roman" w:hAnsi="Times New Roman" w:cs="Times New Roman"/>
              </w:rPr>
            </w:pPr>
          </w:p>
          <w:p w14:paraId="261A0106" w14:textId="77777777" w:rsidR="003E479B" w:rsidRPr="00822818" w:rsidRDefault="003E479B" w:rsidP="003E479B">
            <w:pPr>
              <w:pStyle w:val="NoSpacing"/>
              <w:jc w:val="both"/>
              <w:rPr>
                <w:rFonts w:ascii="Times New Roman" w:hAnsi="Times New Roman" w:cs="Times New Roman"/>
              </w:rPr>
            </w:pPr>
            <w:r w:rsidRPr="00822818">
              <w:rPr>
                <w:rFonts w:ascii="Times New Roman" w:hAnsi="Times New Roman" w:cs="Times New Roman"/>
                <w:b/>
              </w:rPr>
              <w:t xml:space="preserve">3.4. </w:t>
            </w:r>
            <w:r w:rsidRPr="00822818">
              <w:rPr>
                <w:rFonts w:ascii="Times New Roman" w:hAnsi="Times New Roman" w:cs="Times New Roman"/>
              </w:rPr>
              <w:t>Стороны договорились, что допускают и признают факсимильное воспроизведение текста Соглашения и подписей Сторон на настоящем Соглашении, на иных необходимых и обязательных документах к нему или на документах и/или Договорах, упомянутых в настоящем Соглашении, с помощью использования средств механического электронного или иного копирования собственноручной подписи (включая проставление подписи посредством факсимиле) и текста Соглашения, которые будут иметь такую же силу, как подлинная подпись Стороны или оригинальный документ. Факсимильные копии документов, а также проставление собственноручной подписи представителей Сторон на Соглашении и иных документах, являющихся его неотъемлемой частью, с использованием факсимиле будут считаться действительными и иметь равную юридическую силу наряду с подлинными документами.</w:t>
            </w:r>
          </w:p>
          <w:p w14:paraId="4EA6106E" w14:textId="77777777" w:rsidR="003E479B" w:rsidRPr="00822818" w:rsidRDefault="003E479B" w:rsidP="003E479B">
            <w:pPr>
              <w:pStyle w:val="NoSpacing"/>
              <w:jc w:val="both"/>
              <w:rPr>
                <w:rFonts w:ascii="Times New Roman" w:hAnsi="Times New Roman" w:cs="Times New Roman"/>
              </w:rPr>
            </w:pPr>
            <w:r w:rsidRPr="00822818">
              <w:rPr>
                <w:rFonts w:ascii="Times New Roman" w:hAnsi="Times New Roman" w:cs="Times New Roman"/>
                <w:b/>
              </w:rPr>
              <w:t>3.5.</w:t>
            </w:r>
            <w:r w:rsidRPr="00822818">
              <w:rPr>
                <w:rFonts w:ascii="Times New Roman" w:hAnsi="Times New Roman" w:cs="Times New Roman"/>
              </w:rPr>
              <w:t xml:space="preserve"> Любые изменения и/или дополнения к настоящему Соглашению действительны при условии, если они совершены в письменной форме и подписаны Сторонами или надлежаще уполномоченными на то представителями Сторон, в том числе, в порядке, предусмотренном п. 3.4. Соглашения.</w:t>
            </w:r>
          </w:p>
          <w:p w14:paraId="53D13BB7" w14:textId="77777777" w:rsidR="003E479B" w:rsidRDefault="003E479B" w:rsidP="003E479B">
            <w:pPr>
              <w:pStyle w:val="NoSpacing"/>
              <w:jc w:val="both"/>
              <w:rPr>
                <w:rFonts w:ascii="Times New Roman" w:hAnsi="Times New Roman" w:cs="Times New Roman"/>
              </w:rPr>
            </w:pPr>
            <w:r w:rsidRPr="00822818">
              <w:rPr>
                <w:rFonts w:ascii="Times New Roman" w:hAnsi="Times New Roman" w:cs="Times New Roman"/>
                <w:b/>
              </w:rPr>
              <w:t>3.6.</w:t>
            </w:r>
            <w:r w:rsidRPr="00822818">
              <w:rPr>
                <w:rFonts w:ascii="Times New Roman" w:hAnsi="Times New Roman" w:cs="Times New Roman"/>
              </w:rPr>
              <w:t xml:space="preserve"> Стороны договорились, что обмен всей корреспонденцией между Сторонами в рамках настоящего Соглашения осуществляется в письменной форме.</w:t>
            </w:r>
          </w:p>
          <w:p w14:paraId="1CECC548" w14:textId="77777777" w:rsidR="003E479B" w:rsidRDefault="003E479B" w:rsidP="003E479B">
            <w:pPr>
              <w:pStyle w:val="NoSpacing"/>
              <w:ind w:right="141"/>
              <w:jc w:val="both"/>
              <w:rPr>
                <w:rFonts w:ascii="Times New Roman" w:hAnsi="Times New Roman" w:cs="Times New Roman"/>
              </w:rPr>
            </w:pPr>
            <w:r w:rsidRPr="00822818">
              <w:rPr>
                <w:rFonts w:ascii="Times New Roman" w:hAnsi="Times New Roman" w:cs="Times New Roman"/>
                <w:b/>
              </w:rPr>
              <w:t>3.7.</w:t>
            </w:r>
            <w:r w:rsidRPr="00822818">
              <w:rPr>
                <w:rFonts w:ascii="Times New Roman" w:hAnsi="Times New Roman" w:cs="Times New Roman"/>
              </w:rPr>
              <w:t xml:space="preserve"> Стороны согласны с тем, что должны сотрудничать, не предпринимая действий, которые могли бы помешать цели настоящего Соглашения. Любые споры, разногласия или претензии, вытекающие из/или связанные с настоящим Соглашением, </w:t>
            </w:r>
            <w:r w:rsidRPr="00822818">
              <w:rPr>
                <w:rFonts w:ascii="Times New Roman" w:eastAsia="TimesNewRomanPSMT" w:hAnsi="Times New Roman" w:cs="Times New Roman"/>
                <w:lang w:eastAsia="ru-RU"/>
              </w:rPr>
              <w:t xml:space="preserve">в том числе касающиеся его исполнения, нарушения, прекращения или недействительности, </w:t>
            </w:r>
            <w:r w:rsidRPr="00822818">
              <w:rPr>
                <w:rFonts w:ascii="Times New Roman" w:hAnsi="Times New Roman" w:cs="Times New Roman"/>
              </w:rPr>
              <w:t>должны быть урегулированы Сторонами путем переговоров, в случае недостижения Сторонами согласия – в суде в соответствии с условиями ДАЗ.</w:t>
            </w:r>
          </w:p>
          <w:p w14:paraId="17ACF3B2" w14:textId="77777777" w:rsidR="00DE163B" w:rsidRDefault="00DE163B" w:rsidP="003E479B">
            <w:pPr>
              <w:pStyle w:val="NoSpacing"/>
              <w:jc w:val="both"/>
              <w:rPr>
                <w:rFonts w:ascii="Times New Roman" w:hAnsi="Times New Roman" w:cs="Times New Roman"/>
                <w:b/>
              </w:rPr>
            </w:pPr>
          </w:p>
          <w:p w14:paraId="425920EA" w14:textId="1186223A" w:rsidR="003E479B" w:rsidRDefault="003E479B" w:rsidP="003E479B">
            <w:pPr>
              <w:pStyle w:val="NoSpacing"/>
              <w:jc w:val="both"/>
              <w:rPr>
                <w:rFonts w:ascii="Times New Roman" w:hAnsi="Times New Roman" w:cs="Times New Roman"/>
              </w:rPr>
            </w:pPr>
            <w:r w:rsidRPr="00822818">
              <w:rPr>
                <w:rFonts w:ascii="Times New Roman" w:hAnsi="Times New Roman" w:cs="Times New Roman"/>
                <w:b/>
              </w:rPr>
              <w:t>3.8.</w:t>
            </w:r>
            <w:r w:rsidRPr="00822818">
              <w:rPr>
                <w:rFonts w:ascii="Times New Roman" w:hAnsi="Times New Roman" w:cs="Times New Roman"/>
              </w:rPr>
              <w:t xml:space="preserve"> Настоящее Соглашение является неотъемлемой частью ДАЗ, заключено «___» ____________ 202_ года на русском и английском языках, в </w:t>
            </w:r>
            <w:r w:rsidR="004A72A1" w:rsidRPr="004A72A1">
              <w:rPr>
                <w:rFonts w:ascii="Times New Roman" w:hAnsi="Times New Roman" w:cs="Times New Roman"/>
              </w:rPr>
              <w:t>2</w:t>
            </w:r>
            <w:r w:rsidRPr="00822818">
              <w:rPr>
                <w:rFonts w:ascii="Times New Roman" w:hAnsi="Times New Roman" w:cs="Times New Roman"/>
              </w:rPr>
              <w:t>-х экземплярах, имеющих равную юридическую силу.</w:t>
            </w:r>
          </w:p>
          <w:p w14:paraId="70508EF7" w14:textId="77777777" w:rsidR="003E479B" w:rsidRDefault="003E479B" w:rsidP="003E479B">
            <w:pPr>
              <w:pStyle w:val="NoSpacing"/>
              <w:jc w:val="both"/>
              <w:rPr>
                <w:rFonts w:ascii="Times New Roman" w:hAnsi="Times New Roman" w:cs="Times New Roman"/>
              </w:rPr>
            </w:pPr>
            <w:r w:rsidRPr="00822818">
              <w:rPr>
                <w:rFonts w:ascii="Times New Roman" w:hAnsi="Times New Roman" w:cs="Times New Roman"/>
              </w:rPr>
              <w:t xml:space="preserve"> </w:t>
            </w:r>
          </w:p>
          <w:p w14:paraId="3127109F" w14:textId="77777777" w:rsidR="00107396" w:rsidRDefault="00107396" w:rsidP="003E479B">
            <w:pPr>
              <w:pStyle w:val="NoSpacing"/>
              <w:jc w:val="both"/>
              <w:rPr>
                <w:rFonts w:ascii="Times New Roman" w:hAnsi="Times New Roman" w:cs="Times New Roman"/>
              </w:rPr>
            </w:pPr>
          </w:p>
          <w:p w14:paraId="45FF815F" w14:textId="77777777" w:rsidR="00107396" w:rsidRDefault="00107396" w:rsidP="003E479B">
            <w:pPr>
              <w:pStyle w:val="NoSpacing"/>
              <w:jc w:val="both"/>
              <w:rPr>
                <w:rFonts w:ascii="Times New Roman" w:hAnsi="Times New Roman" w:cs="Times New Roman"/>
              </w:rPr>
            </w:pPr>
          </w:p>
          <w:p w14:paraId="4D8D9235" w14:textId="77777777" w:rsidR="00107396" w:rsidRDefault="00107396" w:rsidP="003E479B">
            <w:pPr>
              <w:pStyle w:val="NoSpacing"/>
              <w:jc w:val="both"/>
              <w:rPr>
                <w:rFonts w:ascii="Times New Roman" w:hAnsi="Times New Roman" w:cs="Times New Roman"/>
              </w:rPr>
            </w:pPr>
          </w:p>
          <w:p w14:paraId="5E614F03" w14:textId="77777777" w:rsidR="00107396" w:rsidRDefault="00107396" w:rsidP="003E479B">
            <w:pPr>
              <w:pStyle w:val="NoSpacing"/>
              <w:jc w:val="both"/>
              <w:rPr>
                <w:rFonts w:ascii="Times New Roman" w:hAnsi="Times New Roman" w:cs="Times New Roman"/>
              </w:rPr>
            </w:pPr>
          </w:p>
          <w:p w14:paraId="46C6577D" w14:textId="77777777" w:rsidR="00DE163B" w:rsidRDefault="00DE163B" w:rsidP="003E479B">
            <w:pPr>
              <w:pStyle w:val="NoSpacing"/>
              <w:jc w:val="both"/>
              <w:rPr>
                <w:rFonts w:ascii="Times New Roman" w:hAnsi="Times New Roman" w:cs="Times New Roman"/>
              </w:rPr>
            </w:pPr>
          </w:p>
          <w:p w14:paraId="0CE26D1A" w14:textId="77777777" w:rsidR="00DE163B" w:rsidRPr="00822818" w:rsidRDefault="00DE163B" w:rsidP="003E479B">
            <w:pPr>
              <w:pStyle w:val="NoSpacing"/>
              <w:jc w:val="both"/>
              <w:rPr>
                <w:rFonts w:ascii="Times New Roman" w:hAnsi="Times New Roman" w:cs="Times New Roman"/>
              </w:rPr>
            </w:pPr>
          </w:p>
          <w:p w14:paraId="5D899164" w14:textId="77777777" w:rsidR="00376CAD" w:rsidRDefault="00376CAD" w:rsidP="00376CAD">
            <w:pPr>
              <w:pStyle w:val="NoSpacing"/>
              <w:jc w:val="center"/>
              <w:rPr>
                <w:rFonts w:ascii="Times New Roman" w:hAnsi="Times New Roman" w:cs="Times New Roman"/>
                <w:b/>
                <w:sz w:val="24"/>
                <w:szCs w:val="24"/>
                <w:u w:val="single"/>
              </w:rPr>
            </w:pPr>
            <w:r w:rsidRPr="00C463E9">
              <w:rPr>
                <w:rFonts w:ascii="Times New Roman" w:hAnsi="Times New Roman" w:cs="Times New Roman"/>
                <w:b/>
                <w:sz w:val="24"/>
                <w:szCs w:val="24"/>
                <w:u w:val="single"/>
              </w:rPr>
              <w:t>4. ПОДПИСИ СТОРОН:</w:t>
            </w:r>
          </w:p>
          <w:p w14:paraId="019B8651" w14:textId="77777777" w:rsidR="00513DDD" w:rsidRPr="00C463E9" w:rsidRDefault="00513DDD" w:rsidP="00376CAD">
            <w:pPr>
              <w:pStyle w:val="NoSpacing"/>
              <w:jc w:val="center"/>
              <w:rPr>
                <w:rFonts w:ascii="Times New Roman" w:hAnsi="Times New Roman" w:cs="Times New Roman"/>
                <w:b/>
                <w:sz w:val="24"/>
                <w:szCs w:val="24"/>
                <w:u w:val="single"/>
              </w:rPr>
            </w:pPr>
          </w:p>
          <w:tbl>
            <w:tblPr>
              <w:tblStyle w:val="TableGrid"/>
              <w:tblW w:w="4845" w:type="dxa"/>
              <w:tblLook w:val="04A0" w:firstRow="1" w:lastRow="0" w:firstColumn="1" w:lastColumn="0" w:noHBand="0" w:noVBand="1"/>
            </w:tblPr>
            <w:tblGrid>
              <w:gridCol w:w="2435"/>
              <w:gridCol w:w="2410"/>
            </w:tblGrid>
            <w:tr w:rsidR="004A4474" w:rsidRPr="00DE163B" w14:paraId="2F4377F6" w14:textId="77777777" w:rsidTr="0007087E">
              <w:trPr>
                <w:trHeight w:val="2390"/>
              </w:trPr>
              <w:tc>
                <w:tcPr>
                  <w:tcW w:w="2435" w:type="dxa"/>
                </w:tcPr>
                <w:p w14:paraId="467C94DC" w14:textId="77777777" w:rsidR="004A4474" w:rsidRPr="00513DDD" w:rsidRDefault="004A4474" w:rsidP="004A4474">
                  <w:pPr>
                    <w:pStyle w:val="NoSpacing"/>
                    <w:jc w:val="both"/>
                    <w:rPr>
                      <w:rFonts w:ascii="Times New Roman" w:hAnsi="Times New Roman" w:cs="Times New Roman"/>
                      <w:b/>
                      <w:bCs/>
                      <w:sz w:val="24"/>
                      <w:szCs w:val="24"/>
                    </w:rPr>
                  </w:pPr>
                  <w:r w:rsidRPr="00513DDD">
                    <w:rPr>
                      <w:rFonts w:ascii="Times New Roman" w:hAnsi="Times New Roman" w:cs="Times New Roman"/>
                      <w:b/>
                      <w:bCs/>
                      <w:sz w:val="24"/>
                      <w:szCs w:val="24"/>
                    </w:rPr>
                    <w:t>Главный редактор Журнала:</w:t>
                  </w:r>
                </w:p>
                <w:p w14:paraId="3467A80C" w14:textId="2AC41C01" w:rsidR="004A4474" w:rsidRPr="00513DDD" w:rsidRDefault="0007087E" w:rsidP="004A4474">
                  <w:pPr>
                    <w:pStyle w:val="NoSpacing"/>
                    <w:jc w:val="both"/>
                    <w:rPr>
                      <w:rFonts w:ascii="Times New Roman" w:hAnsi="Times New Roman" w:cs="Times New Roman"/>
                      <w:b/>
                      <w:bCs/>
                      <w:sz w:val="24"/>
                      <w:szCs w:val="24"/>
                    </w:rPr>
                  </w:pPr>
                  <w:r>
                    <w:rPr>
                      <w:rFonts w:ascii="Times New Roman" w:hAnsi="Times New Roman" w:cs="Times New Roman"/>
                      <w:b/>
                      <w:noProof/>
                      <w:sz w:val="24"/>
                      <w:szCs w:val="24"/>
                    </w:rPr>
                    <w:drawing>
                      <wp:inline distT="0" distB="0" distL="0" distR="0" wp14:anchorId="40731966" wp14:editId="7DB697BD">
                        <wp:extent cx="809625" cy="581627"/>
                        <wp:effectExtent l="0" t="0" r="0" b="0"/>
                        <wp:docPr id="1449390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90463" name="Picture 1449390463"/>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9971" cy="589060"/>
                                </a:xfrm>
                                <a:prstGeom prst="rect">
                                  <a:avLst/>
                                </a:prstGeom>
                              </pic:spPr>
                            </pic:pic>
                          </a:graphicData>
                        </a:graphic>
                      </wp:inline>
                    </w:drawing>
                  </w:r>
                </w:p>
                <w:p w14:paraId="07A6976D" w14:textId="77777777" w:rsidR="004A4474" w:rsidRPr="00513DDD" w:rsidRDefault="004A4474" w:rsidP="004A4474">
                  <w:pPr>
                    <w:pStyle w:val="NoSpacing"/>
                    <w:jc w:val="both"/>
                    <w:rPr>
                      <w:rFonts w:ascii="Times New Roman" w:hAnsi="Times New Roman" w:cs="Times New Roman"/>
                      <w:sz w:val="24"/>
                      <w:szCs w:val="24"/>
                    </w:rPr>
                  </w:pPr>
                  <w:r w:rsidRPr="00513DDD">
                    <w:rPr>
                      <w:rFonts w:ascii="Times New Roman" w:hAnsi="Times New Roman" w:cs="Times New Roman"/>
                      <w:sz w:val="24"/>
                      <w:szCs w:val="24"/>
                    </w:rPr>
                    <w:t>_______________</w:t>
                  </w:r>
                </w:p>
                <w:p w14:paraId="1D0BD384" w14:textId="77777777" w:rsidR="004A4474" w:rsidRPr="00513DDD" w:rsidRDefault="004A4474" w:rsidP="004A4474">
                  <w:pPr>
                    <w:pStyle w:val="3"/>
                    <w:widowControl/>
                    <w:ind w:right="-180"/>
                    <w:jc w:val="both"/>
                    <w:rPr>
                      <w:rFonts w:ascii="Times New Roman" w:hAnsi="Times New Roman"/>
                      <w:szCs w:val="24"/>
                    </w:rPr>
                  </w:pPr>
                  <w:r w:rsidRPr="00513DDD">
                    <w:rPr>
                      <w:rFonts w:ascii="Times New Roman" w:hAnsi="Times New Roman"/>
                      <w:szCs w:val="24"/>
                    </w:rPr>
                    <w:t xml:space="preserve">Ершов Ю.Л., </w:t>
                  </w:r>
                </w:p>
                <w:p w14:paraId="69BE3B27" w14:textId="77777777" w:rsidR="004A4474" w:rsidRPr="00513DDD" w:rsidRDefault="004A4474" w:rsidP="004A4474">
                  <w:pPr>
                    <w:pStyle w:val="3"/>
                    <w:widowControl/>
                    <w:ind w:right="-180"/>
                    <w:jc w:val="both"/>
                    <w:rPr>
                      <w:rFonts w:ascii="Times New Roman" w:hAnsi="Times New Roman"/>
                      <w:color w:val="FF0000"/>
                      <w:szCs w:val="24"/>
                    </w:rPr>
                  </w:pPr>
                  <w:r w:rsidRPr="00513DDD">
                    <w:rPr>
                      <w:rFonts w:ascii="Times New Roman" w:hAnsi="Times New Roman"/>
                      <w:szCs w:val="24"/>
                    </w:rPr>
                    <w:t>академик РАН</w:t>
                  </w:r>
                </w:p>
              </w:tc>
              <w:tc>
                <w:tcPr>
                  <w:tcW w:w="2410" w:type="dxa"/>
                </w:tcPr>
                <w:p w14:paraId="41F03CF5" w14:textId="77777777" w:rsidR="004A4474" w:rsidRPr="00513DDD" w:rsidRDefault="004A4474" w:rsidP="004A4474">
                  <w:pPr>
                    <w:pStyle w:val="NoSpacing"/>
                    <w:jc w:val="both"/>
                    <w:rPr>
                      <w:rFonts w:ascii="Times New Roman" w:hAnsi="Times New Roman" w:cs="Times New Roman"/>
                      <w:b/>
                      <w:bCs/>
                      <w:sz w:val="24"/>
                      <w:szCs w:val="24"/>
                      <w:lang w:val="en-US"/>
                    </w:rPr>
                  </w:pPr>
                  <w:r w:rsidRPr="00513DDD">
                    <w:rPr>
                      <w:rFonts w:ascii="Times New Roman" w:hAnsi="Times New Roman" w:cs="Times New Roman"/>
                      <w:b/>
                      <w:bCs/>
                      <w:sz w:val="24"/>
                      <w:szCs w:val="24"/>
                      <w:lang w:val="en-US"/>
                    </w:rPr>
                    <w:t>Publisher:</w:t>
                  </w:r>
                </w:p>
                <w:p w14:paraId="385F4B29" w14:textId="77777777" w:rsidR="004A4474" w:rsidRPr="00513DDD" w:rsidRDefault="004A4474" w:rsidP="004A4474">
                  <w:pPr>
                    <w:pStyle w:val="NoSpacing"/>
                    <w:jc w:val="both"/>
                    <w:rPr>
                      <w:rFonts w:ascii="Times New Roman" w:hAnsi="Times New Roman" w:cs="Times New Roman"/>
                      <w:bCs/>
                      <w:sz w:val="24"/>
                      <w:szCs w:val="24"/>
                      <w:lang w:val="en-US"/>
                    </w:rPr>
                  </w:pPr>
                  <w:r w:rsidRPr="00513DDD">
                    <w:rPr>
                      <w:rFonts w:ascii="Times New Roman" w:hAnsi="Times New Roman" w:cs="Times New Roman"/>
                      <w:bCs/>
                      <w:sz w:val="24"/>
                      <w:szCs w:val="24"/>
                      <w:lang w:val="en-US"/>
                    </w:rPr>
                    <w:t>Pleiades Publishing, Ltd.</w:t>
                  </w:r>
                </w:p>
                <w:p w14:paraId="3AD33AAA" w14:textId="77777777" w:rsidR="004A4474" w:rsidRPr="00513DDD" w:rsidRDefault="004A4474" w:rsidP="004A4474">
                  <w:pPr>
                    <w:pStyle w:val="NoSpacing"/>
                    <w:jc w:val="both"/>
                    <w:rPr>
                      <w:rFonts w:ascii="Times New Roman" w:hAnsi="Times New Roman" w:cs="Times New Roman"/>
                      <w:sz w:val="24"/>
                      <w:szCs w:val="24"/>
                      <w:lang w:val="en-US"/>
                    </w:rPr>
                  </w:pPr>
                  <w:r w:rsidRPr="00513DDD">
                    <w:rPr>
                      <w:rFonts w:ascii="Times New Roman" w:hAnsi="Times New Roman" w:cs="Times New Roman"/>
                      <w:sz w:val="24"/>
                      <w:szCs w:val="24"/>
                      <w:lang w:val="en-US"/>
                    </w:rPr>
                    <w:t>_______________</w:t>
                  </w:r>
                </w:p>
                <w:p w14:paraId="547E4C45" w14:textId="77777777" w:rsidR="004A4474" w:rsidRPr="00513DDD" w:rsidRDefault="004A4474" w:rsidP="004A4474">
                  <w:pPr>
                    <w:pStyle w:val="NoSpacing"/>
                    <w:jc w:val="both"/>
                    <w:rPr>
                      <w:rFonts w:ascii="Times New Roman" w:hAnsi="Times New Roman" w:cs="Times New Roman"/>
                      <w:sz w:val="24"/>
                      <w:szCs w:val="24"/>
                      <w:lang w:val="en-US"/>
                    </w:rPr>
                  </w:pPr>
                  <w:r w:rsidRPr="00513DDD">
                    <w:rPr>
                      <w:rFonts w:ascii="Times New Roman" w:hAnsi="Times New Roman" w:cs="Times New Roman"/>
                      <w:sz w:val="24"/>
                      <w:szCs w:val="24"/>
                    </w:rPr>
                    <w:t>А</w:t>
                  </w:r>
                  <w:r w:rsidRPr="00513DDD">
                    <w:rPr>
                      <w:rFonts w:ascii="Times New Roman" w:hAnsi="Times New Roman" w:cs="Times New Roman"/>
                      <w:sz w:val="24"/>
                      <w:szCs w:val="24"/>
                      <w:lang w:val="en-US"/>
                    </w:rPr>
                    <w:t xml:space="preserve">. </w:t>
                  </w:r>
                  <w:r w:rsidRPr="00513DDD">
                    <w:rPr>
                      <w:rFonts w:ascii="Times New Roman" w:hAnsi="Times New Roman" w:cs="Times New Roman"/>
                      <w:sz w:val="24"/>
                      <w:szCs w:val="24"/>
                    </w:rPr>
                    <w:t>Шусторович</w:t>
                  </w:r>
                  <w:r w:rsidRPr="00513DDD">
                    <w:rPr>
                      <w:rFonts w:ascii="Times New Roman" w:hAnsi="Times New Roman" w:cs="Times New Roman"/>
                      <w:sz w:val="24"/>
                      <w:szCs w:val="24"/>
                      <w:lang w:val="en-US"/>
                    </w:rPr>
                    <w:t>,</w:t>
                  </w:r>
                </w:p>
                <w:p w14:paraId="0C40DBF8" w14:textId="77777777" w:rsidR="004A4474" w:rsidRPr="00C463E9" w:rsidRDefault="004A4474" w:rsidP="004A4474">
                  <w:pPr>
                    <w:pStyle w:val="NoSpacing"/>
                    <w:jc w:val="both"/>
                    <w:rPr>
                      <w:rFonts w:ascii="Times New Roman" w:hAnsi="Times New Roman" w:cs="Times New Roman"/>
                      <w:sz w:val="24"/>
                      <w:szCs w:val="24"/>
                    </w:rPr>
                  </w:pPr>
                  <w:r w:rsidRPr="00513DDD">
                    <w:rPr>
                      <w:rFonts w:ascii="Times New Roman" w:hAnsi="Times New Roman" w:cs="Times New Roman"/>
                      <w:sz w:val="24"/>
                      <w:szCs w:val="24"/>
                    </w:rPr>
                    <w:t>Президент, доктор права, магистр экономики управления</w:t>
                  </w:r>
                  <w:r w:rsidRPr="00C463E9">
                    <w:rPr>
                      <w:rFonts w:ascii="Times New Roman" w:hAnsi="Times New Roman" w:cs="Times New Roman"/>
                      <w:sz w:val="24"/>
                      <w:szCs w:val="24"/>
                    </w:rPr>
                    <w:t xml:space="preserve"> </w:t>
                  </w:r>
                </w:p>
              </w:tc>
            </w:tr>
          </w:tbl>
          <w:p w14:paraId="4A5DDB0E" w14:textId="77777777" w:rsidR="00376CAD" w:rsidRPr="00C463E9" w:rsidRDefault="00376CAD" w:rsidP="00636AA4">
            <w:pPr>
              <w:pStyle w:val="NoSpacing"/>
              <w:jc w:val="center"/>
              <w:rPr>
                <w:rFonts w:ascii="Times New Roman" w:hAnsi="Times New Roman" w:cs="Times New Roman"/>
                <w:b/>
                <w:sz w:val="24"/>
                <w:szCs w:val="24"/>
              </w:rPr>
            </w:pPr>
          </w:p>
          <w:p w14:paraId="0DA974E4" w14:textId="77777777" w:rsidR="00284383" w:rsidRPr="00C463E9" w:rsidRDefault="00284383">
            <w:pPr>
              <w:rPr>
                <w:lang w:val="ru-RU"/>
              </w:rPr>
            </w:pPr>
          </w:p>
          <w:p w14:paraId="38F60946" w14:textId="77777777" w:rsidR="0054474B" w:rsidRPr="00C463E9" w:rsidRDefault="00C4683F" w:rsidP="00DD7AE2">
            <w:pPr>
              <w:jc w:val="center"/>
              <w:rPr>
                <w:b/>
                <w:bCs/>
                <w:lang w:val="ru-RU"/>
              </w:rPr>
            </w:pPr>
            <w:r w:rsidRPr="00C463E9">
              <w:rPr>
                <w:b/>
                <w:bCs/>
                <w:lang w:val="ru-RU"/>
              </w:rPr>
              <w:t>«</w:t>
            </w:r>
            <w:r w:rsidR="00DD7AE2" w:rsidRPr="00C463E9">
              <w:rPr>
                <w:b/>
                <w:bCs/>
                <w:lang w:val="ru-RU"/>
              </w:rPr>
              <w:t>СОГЛАСОВАНО</w:t>
            </w:r>
            <w:r w:rsidRPr="00C463E9">
              <w:rPr>
                <w:b/>
                <w:bCs/>
                <w:lang w:val="ru-RU"/>
              </w:rPr>
              <w:t>»</w:t>
            </w:r>
          </w:p>
          <w:p w14:paraId="51CE8FFB" w14:textId="77777777" w:rsidR="000C22C4" w:rsidRPr="00C445DF" w:rsidRDefault="00176411" w:rsidP="00DD7AE2">
            <w:pPr>
              <w:jc w:val="both"/>
              <w:rPr>
                <w:lang w:val="ru-RU"/>
              </w:rPr>
            </w:pPr>
            <w:r w:rsidRPr="00C445DF">
              <w:rPr>
                <w:lang w:val="ru-RU"/>
              </w:rPr>
              <w:t xml:space="preserve">Федеральное государственное бюджетное учреждение «Сибирское отделение Российской академии наук» (СО РАН)   </w:t>
            </w:r>
          </w:p>
          <w:p w14:paraId="7C7669F2" w14:textId="77777777" w:rsidR="005A69A8" w:rsidRPr="00C445DF" w:rsidRDefault="005A69A8" w:rsidP="00DD7AE2">
            <w:pPr>
              <w:jc w:val="both"/>
              <w:rPr>
                <w:lang w:val="ru-RU"/>
              </w:rPr>
            </w:pPr>
            <w:r w:rsidRPr="00C445DF">
              <w:rPr>
                <w:lang w:val="ru-RU"/>
              </w:rPr>
              <w:t>Председатель СО РАН</w:t>
            </w:r>
          </w:p>
          <w:p w14:paraId="65CB59FB" w14:textId="77777777" w:rsidR="005A69A8" w:rsidRPr="00C463E9" w:rsidRDefault="005A69A8" w:rsidP="00DD7AE2">
            <w:pPr>
              <w:jc w:val="both"/>
              <w:rPr>
                <w:lang w:val="ru-RU"/>
              </w:rPr>
            </w:pPr>
          </w:p>
          <w:p w14:paraId="4547CFC5" w14:textId="77777777" w:rsidR="00CE54AC" w:rsidRPr="00C463E9" w:rsidRDefault="00E665FF" w:rsidP="00DD7AE2">
            <w:pPr>
              <w:jc w:val="both"/>
              <w:rPr>
                <w:b/>
                <w:bCs/>
                <w:lang w:val="ru-RU"/>
              </w:rPr>
            </w:pPr>
            <w:r w:rsidRPr="00C463E9">
              <w:rPr>
                <w:b/>
                <w:bCs/>
                <w:lang w:val="ru-RU"/>
              </w:rPr>
              <w:t>____________________</w:t>
            </w:r>
            <w:r w:rsidR="00513DDD">
              <w:rPr>
                <w:b/>
                <w:bCs/>
                <w:lang w:val="ru-RU"/>
              </w:rPr>
              <w:t>____</w:t>
            </w:r>
          </w:p>
          <w:p w14:paraId="6EFA8D62" w14:textId="77777777" w:rsidR="007A2A09" w:rsidRPr="00C463E9" w:rsidRDefault="005A69A8" w:rsidP="0070162C">
            <w:pPr>
              <w:jc w:val="both"/>
              <w:rPr>
                <w:bCs/>
                <w:lang w:val="ru-RU"/>
              </w:rPr>
            </w:pPr>
            <w:proofErr w:type="spellStart"/>
            <w:r w:rsidRPr="00C463E9">
              <w:rPr>
                <w:bCs/>
                <w:lang w:val="ru-RU"/>
              </w:rPr>
              <w:t>Пармон</w:t>
            </w:r>
            <w:proofErr w:type="spellEnd"/>
            <w:r w:rsidRPr="00C463E9">
              <w:rPr>
                <w:bCs/>
                <w:lang w:val="ru-RU"/>
              </w:rPr>
              <w:t xml:space="preserve"> В.Н., академик РАН</w:t>
            </w:r>
          </w:p>
          <w:p w14:paraId="1D0EDA1F" w14:textId="77777777" w:rsidR="005F5B61" w:rsidRPr="00C463E9" w:rsidRDefault="005F5B61" w:rsidP="0070162C">
            <w:pPr>
              <w:jc w:val="both"/>
              <w:rPr>
                <w:bCs/>
                <w:highlight w:val="magenta"/>
                <w:lang w:val="ru-RU"/>
              </w:rPr>
            </w:pPr>
          </w:p>
          <w:p w14:paraId="5DD291EE" w14:textId="77777777" w:rsidR="00397FDB" w:rsidRPr="005F5B61" w:rsidRDefault="00397FDB" w:rsidP="0070162C">
            <w:pPr>
              <w:jc w:val="both"/>
              <w:rPr>
                <w:lang w:val="ru-RU"/>
              </w:rPr>
            </w:pPr>
            <w:r w:rsidRPr="005F5B61">
              <w:rPr>
                <w:lang w:val="ru-RU"/>
              </w:rPr>
              <w:t>Федеральное государственное бюджетное учреждение н</w:t>
            </w:r>
            <w:r w:rsidR="000C3201" w:rsidRPr="005F5B61">
              <w:rPr>
                <w:lang w:val="ru-RU"/>
              </w:rPr>
              <w:t>ауки Институт математики им. С.</w:t>
            </w:r>
            <w:r w:rsidRPr="005F5B61">
              <w:rPr>
                <w:lang w:val="ru-RU"/>
              </w:rPr>
              <w:t>Л. Соболева Сибирского отделения Российской академии наук (ИМ СО РАН)</w:t>
            </w:r>
          </w:p>
          <w:p w14:paraId="723539EA" w14:textId="77777777" w:rsidR="007A2A09" w:rsidRPr="00513DDD" w:rsidRDefault="008C4C2A" w:rsidP="0070162C">
            <w:pPr>
              <w:jc w:val="both"/>
              <w:rPr>
                <w:bCs/>
                <w:lang w:val="ru-RU"/>
              </w:rPr>
            </w:pPr>
            <w:r w:rsidRPr="00B9654E">
              <w:rPr>
                <w:bCs/>
                <w:lang w:val="ru-RU"/>
              </w:rPr>
              <w:t>и</w:t>
            </w:r>
            <w:r w:rsidRPr="00513DDD">
              <w:rPr>
                <w:bCs/>
                <w:lang w:val="ru-RU"/>
              </w:rPr>
              <w:t>.</w:t>
            </w:r>
            <w:r w:rsidRPr="00B9654E">
              <w:rPr>
                <w:bCs/>
                <w:lang w:val="ru-RU"/>
              </w:rPr>
              <w:t>о</w:t>
            </w:r>
            <w:r w:rsidRPr="00513DDD">
              <w:rPr>
                <w:bCs/>
                <w:lang w:val="ru-RU"/>
              </w:rPr>
              <w:t xml:space="preserve">. </w:t>
            </w:r>
            <w:r w:rsidR="00A41959" w:rsidRPr="00B9654E">
              <w:rPr>
                <w:bCs/>
                <w:lang w:val="ru-RU"/>
              </w:rPr>
              <w:t>Д</w:t>
            </w:r>
            <w:r w:rsidR="007A2A09" w:rsidRPr="00B9654E">
              <w:rPr>
                <w:bCs/>
                <w:lang w:val="ru-RU"/>
              </w:rPr>
              <w:t>иректор</w:t>
            </w:r>
            <w:r w:rsidRPr="00B9654E">
              <w:rPr>
                <w:bCs/>
                <w:lang w:val="ru-RU"/>
              </w:rPr>
              <w:t>а</w:t>
            </w:r>
            <w:r w:rsidR="00397FDB" w:rsidRPr="00513DDD">
              <w:rPr>
                <w:bCs/>
                <w:lang w:val="ru-RU"/>
              </w:rPr>
              <w:t xml:space="preserve"> </w:t>
            </w:r>
            <w:r w:rsidR="00397FDB" w:rsidRPr="00B9654E">
              <w:rPr>
                <w:bCs/>
                <w:lang w:val="ru-RU"/>
              </w:rPr>
              <w:t>института</w:t>
            </w:r>
          </w:p>
          <w:p w14:paraId="7EFBB9C5" w14:textId="77777777" w:rsidR="00397FDB" w:rsidRPr="00513DDD" w:rsidRDefault="00397FDB" w:rsidP="0070162C">
            <w:pPr>
              <w:jc w:val="both"/>
              <w:rPr>
                <w:bCs/>
                <w:lang w:val="ru-RU"/>
              </w:rPr>
            </w:pPr>
          </w:p>
          <w:p w14:paraId="1A12ACD6" w14:textId="77777777" w:rsidR="00397FDB" w:rsidRPr="00C463E9" w:rsidRDefault="00397FDB" w:rsidP="0070162C">
            <w:pPr>
              <w:jc w:val="both"/>
              <w:rPr>
                <w:bCs/>
                <w:lang w:val="ru-RU"/>
              </w:rPr>
            </w:pPr>
            <w:r w:rsidRPr="00C463E9">
              <w:rPr>
                <w:bCs/>
                <w:lang w:val="ru-RU"/>
              </w:rPr>
              <w:t>_________________________</w:t>
            </w:r>
          </w:p>
          <w:p w14:paraId="597D415E" w14:textId="77777777" w:rsidR="007A2A09" w:rsidRPr="008C4C2A" w:rsidRDefault="008C4C2A" w:rsidP="008C4C2A">
            <w:pPr>
              <w:jc w:val="both"/>
              <w:rPr>
                <w:bCs/>
                <w:lang w:val="ru-RU"/>
              </w:rPr>
            </w:pPr>
            <w:r w:rsidRPr="00B9654E">
              <w:rPr>
                <w:lang w:val="ru-RU"/>
              </w:rPr>
              <w:t>Миронов</w:t>
            </w:r>
            <w:r w:rsidR="000C3201" w:rsidRPr="00B9654E">
              <w:rPr>
                <w:lang w:val="ru-RU"/>
              </w:rPr>
              <w:t xml:space="preserve"> А.Е.</w:t>
            </w:r>
            <w:r w:rsidR="00397FDB" w:rsidRPr="00B9654E">
              <w:rPr>
                <w:kern w:val="1"/>
                <w:lang w:val="ru-RU" w:eastAsia="ar-SA"/>
              </w:rPr>
              <w:t xml:space="preserve">, </w:t>
            </w:r>
            <w:r w:rsidRPr="00B9654E">
              <w:rPr>
                <w:kern w:val="1"/>
                <w:lang w:val="ru-RU" w:eastAsia="ar-SA"/>
              </w:rPr>
              <w:t>чл.-корр.</w:t>
            </w:r>
            <w:r w:rsidR="009259D3" w:rsidRPr="00B9654E">
              <w:rPr>
                <w:lang w:val="ru-RU"/>
              </w:rPr>
              <w:t xml:space="preserve"> РАН</w:t>
            </w:r>
          </w:p>
        </w:tc>
        <w:tc>
          <w:tcPr>
            <w:tcW w:w="4535" w:type="dxa"/>
          </w:tcPr>
          <w:p w14:paraId="354192C2" w14:textId="77777777" w:rsidR="00C665E0" w:rsidRPr="00C463E9" w:rsidRDefault="00336C8B" w:rsidP="00376CAD">
            <w:pPr>
              <w:jc w:val="center"/>
              <w:rPr>
                <w:b/>
                <w:bCs/>
              </w:rPr>
            </w:pPr>
            <w:r w:rsidRPr="00C463E9">
              <w:rPr>
                <w:b/>
                <w:bCs/>
              </w:rPr>
              <w:t>AGREEMENT</w:t>
            </w:r>
          </w:p>
          <w:p w14:paraId="2FA7EDA0" w14:textId="77777777" w:rsidR="00EA7257" w:rsidRPr="00C463E9" w:rsidRDefault="00CB0F18" w:rsidP="00B95571">
            <w:pPr>
              <w:ind w:left="-109" w:right="-116"/>
              <w:jc w:val="center"/>
              <w:rPr>
                <w:b/>
                <w:bCs/>
              </w:rPr>
            </w:pPr>
            <w:r w:rsidRPr="00C463E9">
              <w:rPr>
                <w:b/>
                <w:bCs/>
              </w:rPr>
              <w:t xml:space="preserve">ON </w:t>
            </w:r>
            <w:r w:rsidR="00336C8B" w:rsidRPr="00C463E9">
              <w:rPr>
                <w:b/>
                <w:bCs/>
              </w:rPr>
              <w:t xml:space="preserve">PREPARATION AND DEVELOPMENT </w:t>
            </w:r>
            <w:r w:rsidR="00EF130C" w:rsidRPr="00C463E9">
              <w:rPr>
                <w:b/>
                <w:bCs/>
              </w:rPr>
              <w:t xml:space="preserve">OF </w:t>
            </w:r>
            <w:r w:rsidR="00336C8B" w:rsidRPr="00C463E9">
              <w:rPr>
                <w:b/>
                <w:bCs/>
              </w:rPr>
              <w:t xml:space="preserve">THE JOURNAL </w:t>
            </w:r>
          </w:p>
          <w:p w14:paraId="5853E219" w14:textId="77777777" w:rsidR="009A70F2" w:rsidRPr="002638A4" w:rsidRDefault="009A70F2" w:rsidP="009A70F2">
            <w:pPr>
              <w:suppressAutoHyphens/>
              <w:jc w:val="center"/>
              <w:rPr>
                <w:b/>
                <w:bCs/>
                <w:i/>
                <w:iCs/>
                <w:kern w:val="1"/>
                <w:lang w:eastAsia="ar-SA"/>
              </w:rPr>
            </w:pPr>
            <w:r w:rsidRPr="002638A4">
              <w:rPr>
                <w:b/>
                <w:bCs/>
                <w:i/>
                <w:iCs/>
                <w:kern w:val="1"/>
                <w:lang w:eastAsia="ar-SA"/>
              </w:rPr>
              <w:t>Siberian Mathematical Journal</w:t>
            </w:r>
          </w:p>
          <w:p w14:paraId="2515C428" w14:textId="77777777" w:rsidR="009A70F2" w:rsidRPr="00C463E9" w:rsidRDefault="009A70F2" w:rsidP="009A70F2">
            <w:pPr>
              <w:suppressAutoHyphens/>
              <w:jc w:val="both"/>
              <w:rPr>
                <w:b/>
                <w:bCs/>
                <w:color w:val="000000"/>
                <w:kern w:val="1"/>
                <w:lang w:eastAsia="ar-SA"/>
              </w:rPr>
            </w:pPr>
          </w:p>
          <w:p w14:paraId="4F12FBA9" w14:textId="77777777" w:rsidR="00D83A9A" w:rsidRPr="00C463E9" w:rsidRDefault="006A124B" w:rsidP="00ED467E">
            <w:pPr>
              <w:suppressAutoHyphens/>
              <w:jc w:val="both"/>
              <w:rPr>
                <w:color w:val="FF0000"/>
              </w:rPr>
            </w:pPr>
            <w:r w:rsidRPr="00C463E9">
              <w:rPr>
                <w:b/>
                <w:bCs/>
              </w:rPr>
              <w:tab/>
            </w:r>
            <w:r w:rsidR="00D86E27" w:rsidRPr="00D72E34">
              <w:rPr>
                <w:b/>
              </w:rPr>
              <w:t>Pleiades Publishing, Ltd</w:t>
            </w:r>
            <w:r w:rsidR="00D86E27" w:rsidRPr="00C463E9">
              <w:t>.,</w:t>
            </w:r>
            <w:r w:rsidR="00CC2A0B" w:rsidRPr="00C463E9">
              <w:t xml:space="preserve"> in the person of </w:t>
            </w:r>
            <w:r w:rsidR="00E14E53" w:rsidRPr="00C463E9">
              <w:t>its President</w:t>
            </w:r>
            <w:r w:rsidR="007A0FEB" w:rsidRPr="00C463E9">
              <w:t xml:space="preserve"> A. </w:t>
            </w:r>
            <w:proofErr w:type="spellStart"/>
            <w:r w:rsidR="007A0FEB" w:rsidRPr="00C463E9">
              <w:t>Shustorovich</w:t>
            </w:r>
            <w:proofErr w:type="spellEnd"/>
            <w:r w:rsidR="007A0FEB" w:rsidRPr="00C463E9">
              <w:t xml:space="preserve">, </w:t>
            </w:r>
            <w:r w:rsidR="00324948" w:rsidRPr="00C463E9">
              <w:t>acting on the basis of the Charter,</w:t>
            </w:r>
            <w:r w:rsidR="000A7330" w:rsidRPr="00C463E9">
              <w:t xml:space="preserve"> hereinafter referred to as </w:t>
            </w:r>
            <w:r w:rsidR="000A7330" w:rsidRPr="00C463E9">
              <w:rPr>
                <w:b/>
                <w:bCs/>
              </w:rPr>
              <w:t>the Publisher</w:t>
            </w:r>
            <w:r w:rsidR="00CA4A73" w:rsidRPr="00C463E9">
              <w:rPr>
                <w:b/>
                <w:bCs/>
              </w:rPr>
              <w:t xml:space="preserve">, </w:t>
            </w:r>
            <w:r w:rsidR="00CA4A73" w:rsidRPr="00C463E9">
              <w:t xml:space="preserve">on the one hand, and </w:t>
            </w:r>
            <w:r w:rsidR="00AA53D3" w:rsidRPr="009C626F">
              <w:rPr>
                <w:kern w:val="1"/>
                <w:lang w:eastAsia="ar-SA"/>
              </w:rPr>
              <w:t>RAS</w:t>
            </w:r>
            <w:r w:rsidR="00AA53D3" w:rsidRPr="009C626F">
              <w:rPr>
                <w:b/>
                <w:bCs/>
              </w:rPr>
              <w:t xml:space="preserve"> </w:t>
            </w:r>
            <w:r w:rsidR="00AA53D3" w:rsidRPr="009C626F">
              <w:rPr>
                <w:kern w:val="1"/>
                <w:lang w:eastAsia="ar-SA"/>
              </w:rPr>
              <w:t>Academician</w:t>
            </w:r>
            <w:r w:rsidR="000B1328" w:rsidRPr="009C626F">
              <w:t xml:space="preserve"> </w:t>
            </w:r>
            <w:proofErr w:type="spellStart"/>
            <w:r w:rsidR="000B1328" w:rsidRPr="009C626F">
              <w:t>Yurii</w:t>
            </w:r>
            <w:proofErr w:type="spellEnd"/>
            <w:r w:rsidR="000B1328" w:rsidRPr="009C626F">
              <w:t xml:space="preserve"> </w:t>
            </w:r>
            <w:proofErr w:type="spellStart"/>
            <w:r w:rsidR="000B1328" w:rsidRPr="009C626F">
              <w:t>Leonidovich</w:t>
            </w:r>
            <w:proofErr w:type="spellEnd"/>
            <w:r w:rsidR="00AA53D3" w:rsidRPr="009C626F">
              <w:t xml:space="preserve"> Ershov</w:t>
            </w:r>
            <w:r w:rsidR="00C64764" w:rsidRPr="009C626F">
              <w:rPr>
                <w:b/>
                <w:bCs/>
              </w:rPr>
              <w:t>,</w:t>
            </w:r>
            <w:r w:rsidR="009F1F8F" w:rsidRPr="009C626F">
              <w:rPr>
                <w:kern w:val="1"/>
                <w:lang w:eastAsia="ar-SA"/>
              </w:rPr>
              <w:t xml:space="preserve"> </w:t>
            </w:r>
            <w:r w:rsidR="00A4602A" w:rsidRPr="009C626F">
              <w:rPr>
                <w:kern w:val="1"/>
                <w:lang w:eastAsia="ar-SA"/>
              </w:rPr>
              <w:t xml:space="preserve">hereinafter referred to as </w:t>
            </w:r>
            <w:r w:rsidR="00280276" w:rsidRPr="009C626F">
              <w:rPr>
                <w:kern w:val="1"/>
                <w:lang w:eastAsia="ar-SA"/>
              </w:rPr>
              <w:t xml:space="preserve">the </w:t>
            </w:r>
            <w:r w:rsidR="00280276" w:rsidRPr="009C626F">
              <w:rPr>
                <w:b/>
                <w:bCs/>
                <w:kern w:val="1"/>
                <w:lang w:eastAsia="ar-SA"/>
              </w:rPr>
              <w:t xml:space="preserve">Editor-in-Chief, </w:t>
            </w:r>
            <w:r w:rsidR="00C64764" w:rsidRPr="00C463E9">
              <w:t xml:space="preserve">on the other hand, </w:t>
            </w:r>
            <w:r w:rsidR="009827D8" w:rsidRPr="00C463E9">
              <w:t xml:space="preserve">collectively hereinafter referred to as the Parties, </w:t>
            </w:r>
            <w:r w:rsidR="0019121A" w:rsidRPr="0019121A">
              <w:t>in pursuance of the Agreement on strategic cooperation in the creation, preparation, publication, and dissemination of scientific journals and individual scientific works, concluded between the Publisher and the Federal State Budgetary Institution "Siberian Branch of the Russian Academy of Sciences" dated September 29, 2023,</w:t>
            </w:r>
            <w:r w:rsidR="00AA1657">
              <w:t xml:space="preserve"> </w:t>
            </w:r>
            <w:r w:rsidR="001F5BB1" w:rsidRPr="00C463E9">
              <w:t>have entered into this Agreement as follows</w:t>
            </w:r>
            <w:r w:rsidR="00C5155E" w:rsidRPr="00C463E9">
              <w:t>:</w:t>
            </w:r>
          </w:p>
          <w:p w14:paraId="264D6706" w14:textId="77777777" w:rsidR="00ED467E" w:rsidRDefault="00ED467E" w:rsidP="003C374E">
            <w:pPr>
              <w:ind w:right="-116"/>
              <w:jc w:val="both"/>
            </w:pPr>
          </w:p>
          <w:p w14:paraId="027628DA" w14:textId="77777777" w:rsidR="003A03FF" w:rsidRDefault="003A03FF" w:rsidP="001B06AA">
            <w:pPr>
              <w:pStyle w:val="NoSpacing"/>
              <w:rPr>
                <w:rFonts w:ascii="Times New Roman" w:hAnsi="Times New Roman" w:cs="Times New Roman"/>
                <w:b/>
                <w:bCs/>
                <w:sz w:val="24"/>
                <w:szCs w:val="24"/>
                <w:lang w:val="en-US"/>
              </w:rPr>
            </w:pPr>
          </w:p>
          <w:p w14:paraId="5B279906" w14:textId="77777777" w:rsidR="00DE163B" w:rsidRDefault="00DE163B" w:rsidP="001B06AA">
            <w:pPr>
              <w:pStyle w:val="NoSpacing"/>
              <w:rPr>
                <w:rFonts w:ascii="Times New Roman" w:hAnsi="Times New Roman" w:cs="Times New Roman"/>
                <w:b/>
                <w:bCs/>
                <w:sz w:val="24"/>
                <w:szCs w:val="24"/>
                <w:lang w:val="en-US"/>
              </w:rPr>
            </w:pPr>
          </w:p>
          <w:p w14:paraId="0A09D43E" w14:textId="77777777" w:rsidR="001B06AA" w:rsidRPr="00C463E9" w:rsidRDefault="001B06AA" w:rsidP="001B06AA">
            <w:pPr>
              <w:pStyle w:val="NoSpacing"/>
              <w:rPr>
                <w:rFonts w:ascii="Times New Roman" w:hAnsi="Times New Roman" w:cs="Times New Roman"/>
                <w:b/>
                <w:bCs/>
                <w:sz w:val="24"/>
                <w:szCs w:val="24"/>
                <w:lang w:val="en-US"/>
              </w:rPr>
            </w:pPr>
            <w:r w:rsidRPr="00C463E9">
              <w:rPr>
                <w:rFonts w:ascii="Times New Roman" w:hAnsi="Times New Roman" w:cs="Times New Roman"/>
                <w:b/>
                <w:bCs/>
                <w:sz w:val="24"/>
                <w:szCs w:val="24"/>
                <w:lang w:val="en-US"/>
              </w:rPr>
              <w:t>1. DEFINITIONS</w:t>
            </w:r>
          </w:p>
          <w:p w14:paraId="362005F9" w14:textId="77777777" w:rsidR="00513DDD" w:rsidRDefault="00513DDD" w:rsidP="001B06AA">
            <w:pPr>
              <w:pStyle w:val="NoSpacing"/>
              <w:jc w:val="both"/>
              <w:rPr>
                <w:rFonts w:ascii="Times New Roman" w:hAnsi="Times New Roman" w:cs="Times New Roman"/>
                <w:lang w:val="en-US"/>
              </w:rPr>
            </w:pPr>
          </w:p>
          <w:p w14:paraId="0591FBD1" w14:textId="77777777" w:rsidR="001B06AA"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1.</w:t>
            </w:r>
            <w:r w:rsidRPr="004B250D">
              <w:rPr>
                <w:rFonts w:ascii="Times New Roman" w:hAnsi="Times New Roman" w:cs="Times New Roman"/>
                <w:lang w:val="en-US"/>
              </w:rPr>
              <w:t xml:space="preserve"> Unless other Definitions and terms are expressly provided for in this Agreement or the Author’s Commissioning Contract for the relevant publishing year, or the Parties subsequently agree otherwise, the Parties have agreed to use the following definitions for the purposes of this Agreement:</w:t>
            </w:r>
          </w:p>
          <w:p w14:paraId="4C76275D" w14:textId="77777777" w:rsidR="001B06AA" w:rsidRPr="007B66A5" w:rsidRDefault="001B06AA" w:rsidP="007A7445">
            <w:pPr>
              <w:suppressAutoHyphens/>
              <w:spacing w:line="276" w:lineRule="auto"/>
              <w:jc w:val="both"/>
              <w:rPr>
                <w:b/>
                <w:color w:val="FF0000"/>
                <w:sz w:val="22"/>
                <w:szCs w:val="22"/>
              </w:rPr>
            </w:pPr>
            <w:r w:rsidRPr="007B66A5">
              <w:rPr>
                <w:b/>
                <w:bCs/>
                <w:sz w:val="22"/>
                <w:szCs w:val="22"/>
              </w:rPr>
              <w:t xml:space="preserve">1.1. The Journal </w:t>
            </w:r>
            <w:r w:rsidRPr="007B66A5">
              <w:rPr>
                <w:sz w:val="22"/>
                <w:szCs w:val="22"/>
              </w:rPr>
              <w:t xml:space="preserve">is a scientific journal published in English, using the Title </w:t>
            </w:r>
            <w:r w:rsidRPr="009C626F">
              <w:rPr>
                <w:b/>
                <w:bCs/>
                <w:i/>
                <w:iCs/>
                <w:kern w:val="1"/>
                <w:sz w:val="22"/>
                <w:szCs w:val="22"/>
                <w:lang w:eastAsia="ar-SA"/>
              </w:rPr>
              <w:t>Siberian Mathematical Journal</w:t>
            </w:r>
            <w:r w:rsidR="007A7445" w:rsidRPr="009C626F">
              <w:rPr>
                <w:b/>
                <w:bCs/>
                <w:i/>
                <w:iCs/>
                <w:kern w:val="1"/>
                <w:sz w:val="22"/>
                <w:szCs w:val="22"/>
                <w:lang w:eastAsia="ar-SA"/>
              </w:rPr>
              <w:t xml:space="preserve"> </w:t>
            </w:r>
            <w:r w:rsidRPr="007B66A5">
              <w:rPr>
                <w:bCs/>
                <w:sz w:val="22"/>
                <w:szCs w:val="22"/>
              </w:rPr>
              <w:t>(hereinafter referred to as the Title)</w:t>
            </w:r>
            <w:r w:rsidRPr="007B66A5">
              <w:rPr>
                <w:sz w:val="22"/>
                <w:szCs w:val="22"/>
              </w:rPr>
              <w:t xml:space="preserve">, individual Works in English (or their part, including translations), published using the Title, the copyright holder and publisher of which, from the date of entry into force of this Agreement, is (or will be) the Publisher. The notion </w:t>
            </w:r>
            <w:r w:rsidRPr="007B66A5">
              <w:rPr>
                <w:iCs/>
                <w:sz w:val="22"/>
                <w:szCs w:val="22"/>
              </w:rPr>
              <w:t>Journal</w:t>
            </w:r>
            <w:r w:rsidRPr="007B66A5">
              <w:rPr>
                <w:sz w:val="22"/>
                <w:szCs w:val="22"/>
              </w:rPr>
              <w:t xml:space="preserve"> also includes derivative publications of the Journal in any way and in any form known now or which will become known in the future (including electronic versions or versions in other formats), using the Title. The Publisher will retain ownership and all intellectual (copyright) rights to the Journal, Works in English (including translations), all derivative works (publications, including translations) that the Publisher (as well as its employees and/or any other contractors) will create during the term of this Agreement and in accordance with the terms of this Agreement.</w:t>
            </w:r>
          </w:p>
          <w:p w14:paraId="6BD0FB97" w14:textId="77777777" w:rsidR="001B06AA" w:rsidRDefault="001B06AA" w:rsidP="001B06AA">
            <w:pPr>
              <w:pStyle w:val="NoSpacing"/>
              <w:jc w:val="both"/>
              <w:rPr>
                <w:rStyle w:val="q4iawc"/>
                <w:rFonts w:ascii="Times New Roman" w:hAnsi="Times New Roman" w:cs="Times New Roman"/>
                <w:lang w:val="en-US"/>
              </w:rPr>
            </w:pPr>
            <w:r w:rsidRPr="00452592">
              <w:rPr>
                <w:rFonts w:ascii="Times New Roman" w:hAnsi="Times New Roman" w:cs="Times New Roman"/>
                <w:b/>
                <w:bCs/>
                <w:lang w:val="en-US"/>
              </w:rPr>
              <w:t xml:space="preserve">1.2. The Subject Matter of the Journal or the Subject Matter </w:t>
            </w:r>
            <w:r>
              <w:rPr>
                <w:rFonts w:ascii="Times New Roman" w:hAnsi="Times New Roman" w:cs="Times New Roman"/>
                <w:b/>
                <w:bCs/>
                <w:lang w:val="en-US"/>
              </w:rPr>
              <w:t xml:space="preserve">is </w:t>
            </w:r>
            <w:r w:rsidRPr="003A03FF">
              <w:rPr>
                <w:rStyle w:val="q4iawc"/>
                <w:rFonts w:ascii="Times New Roman" w:hAnsi="Times New Roman" w:cs="Times New Roman"/>
                <w:lang w:val="en-US"/>
              </w:rPr>
              <w:t>articles containing new results in mathematics</w:t>
            </w:r>
            <w:r w:rsidRPr="0033730B">
              <w:rPr>
                <w:rStyle w:val="q4iawc"/>
                <w:rFonts w:ascii="Times New Roman" w:hAnsi="Times New Roman" w:cs="Times New Roman"/>
                <w:lang w:val="en-US"/>
              </w:rPr>
              <w:t>.</w:t>
            </w:r>
          </w:p>
          <w:p w14:paraId="4B50C3C5" w14:textId="77777777" w:rsidR="001B06AA" w:rsidRPr="00CE2FF8" w:rsidRDefault="001B06AA" w:rsidP="00C82EC1">
            <w:pPr>
              <w:pStyle w:val="NoSpacing"/>
              <w:jc w:val="both"/>
              <w:rPr>
                <w:rFonts w:ascii="Times New Roman" w:hAnsi="Times New Roman" w:cs="Times New Roman"/>
                <w:b/>
                <w:bCs/>
                <w:lang w:val="en-US"/>
              </w:rPr>
            </w:pPr>
            <w:r w:rsidRPr="004B250D">
              <w:rPr>
                <w:rFonts w:ascii="Times New Roman" w:hAnsi="Times New Roman" w:cs="Times New Roman"/>
                <w:b/>
                <w:bCs/>
                <w:lang w:val="en-US"/>
              </w:rPr>
              <w:t xml:space="preserve">1.3. the Compilers </w:t>
            </w:r>
            <w:r w:rsidRPr="004B250D">
              <w:rPr>
                <w:rFonts w:ascii="Times New Roman" w:hAnsi="Times New Roman" w:cs="Times New Roman"/>
                <w:lang w:val="en-US"/>
              </w:rPr>
              <w:t xml:space="preserve">are the Editor-in-Chief of the Journal or other individuals engaged by the Editor-in-Chief of the Journal in accordance with the terms of the Author’s Commissioning Contract (as indicated below), carrying out, on behalf of the Publisher, the selection and arrangement of the Works to create a composite work – the content of each issue of the Journal – and conducting editorial preparation of </w:t>
            </w:r>
            <w:r>
              <w:rPr>
                <w:rFonts w:ascii="Times New Roman" w:hAnsi="Times New Roman" w:cs="Times New Roman"/>
                <w:lang w:val="en-US"/>
              </w:rPr>
              <w:t xml:space="preserve">the </w:t>
            </w:r>
            <w:r w:rsidRPr="004B250D">
              <w:rPr>
                <w:rFonts w:ascii="Times New Roman" w:hAnsi="Times New Roman" w:cs="Times New Roman"/>
                <w:lang w:val="en-US"/>
              </w:rPr>
              <w:t xml:space="preserve">Works for their </w:t>
            </w:r>
            <w:r>
              <w:rPr>
                <w:rFonts w:ascii="Times New Roman" w:hAnsi="Times New Roman" w:cs="Times New Roman"/>
                <w:lang w:val="en-US"/>
              </w:rPr>
              <w:t>subsequent use by the Publisher</w:t>
            </w:r>
            <w:r w:rsidRPr="00CE2FF8">
              <w:rPr>
                <w:rFonts w:ascii="Times New Roman" w:hAnsi="Times New Roman" w:cs="Times New Roman"/>
                <w:b/>
                <w:bCs/>
                <w:lang w:val="en-US"/>
              </w:rPr>
              <w:t>.</w:t>
            </w:r>
          </w:p>
          <w:p w14:paraId="74733667" w14:textId="77777777" w:rsidR="00952EAF" w:rsidRDefault="00952EAF" w:rsidP="001B06AA">
            <w:pPr>
              <w:pStyle w:val="NoSpacing"/>
              <w:jc w:val="both"/>
              <w:rPr>
                <w:rFonts w:ascii="Times New Roman" w:hAnsi="Times New Roman" w:cs="Times New Roman"/>
                <w:b/>
                <w:bCs/>
                <w:lang w:val="en-US"/>
              </w:rPr>
            </w:pPr>
          </w:p>
          <w:p w14:paraId="02FB0575" w14:textId="77777777" w:rsidR="003A03FF" w:rsidRDefault="003A03FF" w:rsidP="001B06AA">
            <w:pPr>
              <w:pStyle w:val="NoSpacing"/>
              <w:jc w:val="both"/>
              <w:rPr>
                <w:rFonts w:ascii="Times New Roman" w:hAnsi="Times New Roman" w:cs="Times New Roman"/>
                <w:b/>
                <w:bCs/>
                <w:lang w:val="en-US"/>
              </w:rPr>
            </w:pPr>
          </w:p>
          <w:p w14:paraId="730D0CAD" w14:textId="77777777" w:rsidR="001B06AA" w:rsidRPr="00CE2FF8"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1.4. the Authors </w:t>
            </w:r>
            <w:r w:rsidRPr="004B250D">
              <w:rPr>
                <w:rFonts w:ascii="Times New Roman" w:hAnsi="Times New Roman" w:cs="Times New Roman"/>
                <w:lang w:val="en-US"/>
              </w:rPr>
              <w:t xml:space="preserve">are individuals whose creative work produces the Works, who have entered into an agreement with the Publisher on granting the Publisher appropriate copyrights to use the Works (hereinafter, the Copyright Transfer Agreement). By virtue of the terms of the Copyright Transfer Agreements, the exclusive rights to use the Works belong (or will belong) to the Publisher. The terms of Copyright Transfer Agreements are determined by the Publisher and, as standard forms of Copyright Transfer Agreements, are posted by the Publisher in the public domain on the Publisher’s website. These agreements are accession agreements and are </w:t>
            </w:r>
            <w:r>
              <w:rPr>
                <w:rFonts w:ascii="Times New Roman" w:hAnsi="Times New Roman" w:cs="Times New Roman"/>
                <w:lang w:val="en-US"/>
              </w:rPr>
              <w:t>subject to mandatory conclusion.</w:t>
            </w:r>
          </w:p>
          <w:p w14:paraId="56AC4B60"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1.5. the Works, or the Materials</w:t>
            </w:r>
            <w:r w:rsidRPr="004B250D">
              <w:rPr>
                <w:rFonts w:ascii="Times New Roman" w:hAnsi="Times New Roman" w:cs="Times New Roman"/>
                <w:lang w:val="en-US"/>
              </w:rPr>
              <w:t xml:space="preserve"> are original research author’s articles, illustrations, photographs, and other separate constituent parts of the article, which are objects of copyright, corresponding to the Subject Matter of the Journal or close to it, not previously published anywhere and/or by anyone in English, selected and arranged in a certain way by the Editor-in-Chief of the Journal and other Compilers as a composite work to form the content of the Journal issues for their subsequent use by the Publisher in accordance with the terms of the Copyright Transfer Agreements, ACC, and this Agreement.</w:t>
            </w:r>
          </w:p>
          <w:p w14:paraId="2AD47C77"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1.6. The Author’s Commissioning Contract or ACC </w:t>
            </w:r>
            <w:r w:rsidRPr="004B250D">
              <w:rPr>
                <w:rFonts w:ascii="Times New Roman" w:hAnsi="Times New Roman" w:cs="Times New Roman"/>
                <w:lang w:val="en-US"/>
              </w:rPr>
              <w:t>is an ordering agreement signed annually between the Publisher and a person acting as the Editor-in-Chief of the Journal for the corresponding Publishing year, regulating the relationship between the Publisher and the Editor-in-Chief (Compilers), including their rights and obligations, to create a composite work – the contents of the Journal issues, review, and editorial preparation of the Works (materials) for publication. The ACC is an integral part of this Agreement. If the Publisher does not have an ACC with the Editor-in-Chief of the Journal for the corresponding Publishing year, the Publisher’s obligations under this Agreement may be suspended by the Publisher unilaterally until its conclusion.</w:t>
            </w:r>
          </w:p>
          <w:p w14:paraId="34B7ABDC" w14:textId="77777777" w:rsidR="001B06AA" w:rsidRDefault="001B06AA" w:rsidP="001B06AA">
            <w:pPr>
              <w:pStyle w:val="NoSpacing"/>
              <w:jc w:val="both"/>
              <w:rPr>
                <w:rFonts w:ascii="Times New Roman" w:hAnsi="Times New Roman" w:cs="Times New Roman"/>
                <w:lang w:val="en-US"/>
              </w:rPr>
            </w:pPr>
          </w:p>
          <w:p w14:paraId="0548ED78" w14:textId="77777777" w:rsidR="005F5B61" w:rsidRDefault="005F5B61" w:rsidP="001B06AA">
            <w:pPr>
              <w:pStyle w:val="NoSpacing"/>
              <w:jc w:val="both"/>
              <w:rPr>
                <w:rFonts w:ascii="Times New Roman" w:hAnsi="Times New Roman" w:cs="Times New Roman"/>
                <w:lang w:val="en-US"/>
              </w:rPr>
            </w:pPr>
          </w:p>
          <w:p w14:paraId="59CAC033" w14:textId="77777777" w:rsidR="001B06AA" w:rsidRDefault="001B06AA" w:rsidP="001B06AA">
            <w:pPr>
              <w:pStyle w:val="NoSpacing"/>
              <w:jc w:val="both"/>
              <w:rPr>
                <w:rFonts w:ascii="Times New Roman" w:hAnsi="Times New Roman" w:cs="Times New Roman"/>
                <w:lang w:val="en-US"/>
              </w:rPr>
            </w:pPr>
          </w:p>
          <w:p w14:paraId="523C59CA" w14:textId="77777777" w:rsidR="001B06AA" w:rsidRPr="00822818"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1.7. Agreements </w:t>
            </w:r>
            <w:r w:rsidRPr="00822818">
              <w:rPr>
                <w:rFonts w:ascii="Times New Roman" w:hAnsi="Times New Roman" w:cs="Times New Roman"/>
                <w:lang w:val="en-US"/>
              </w:rPr>
              <w:t>is a collective term for the purposes of this Agreement: Author’s Commissioning Contract (ACC), Copyright Transfer Agreements, and other agreements signed (or which will be signed in the future) by the Publisher with the copyright holders, the Editor-in-Chief of the Journal, the Authors, and other persons attracted by the Editor-in-Chief within the ACC, during the term of this Agreement within the framework and for the purposes of their implementation.</w:t>
            </w:r>
          </w:p>
          <w:p w14:paraId="704D7E7C"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1.8 The Distributor of the Journal </w:t>
            </w:r>
            <w:r w:rsidRPr="004B250D">
              <w:rPr>
                <w:rFonts w:ascii="Times New Roman" w:hAnsi="Times New Roman" w:cs="Times New Roman"/>
                <w:lang w:val="en-US"/>
              </w:rPr>
              <w:t>is the Publisher or another person authorized and/or endowed by the Publisher with the right to distribute the Journal and/or its individual Works or materials in line with the agreement(s) concluded between the Publisher and the specified person(s).</w:t>
            </w:r>
          </w:p>
          <w:p w14:paraId="67FA4EA9"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1.9. The Publishing Year </w:t>
            </w:r>
            <w:r w:rsidRPr="004B250D">
              <w:rPr>
                <w:rFonts w:ascii="Times New Roman" w:hAnsi="Times New Roman" w:cs="Times New Roman"/>
                <w:lang w:val="en-US"/>
              </w:rPr>
              <w:t>is the year of publication indicated on the cover of the annual set of issues (numbers) of the Journal.</w:t>
            </w:r>
          </w:p>
          <w:p w14:paraId="08A88DBA" w14:textId="77777777" w:rsidR="001B06AA" w:rsidRDefault="001B06AA" w:rsidP="001B06AA">
            <w:pPr>
              <w:pStyle w:val="NoSpacing"/>
              <w:jc w:val="both"/>
              <w:rPr>
                <w:ins w:id="3" w:author="Pochivalova" w:date="2023-10-06T12:50:00Z"/>
                <w:rFonts w:ascii="Times New Roman" w:hAnsi="Times New Roman" w:cs="Times New Roman"/>
                <w:lang w:val="en-US"/>
              </w:rPr>
            </w:pPr>
            <w:r w:rsidRPr="004B250D">
              <w:rPr>
                <w:rFonts w:ascii="Times New Roman" w:hAnsi="Times New Roman" w:cs="Times New Roman"/>
                <w:b/>
                <w:bCs/>
                <w:lang w:val="en-US"/>
              </w:rPr>
              <w:t xml:space="preserve">1.10. The Attached Materials </w:t>
            </w:r>
            <w:r w:rsidRPr="004B250D">
              <w:rPr>
                <w:rFonts w:ascii="Times New Roman" w:hAnsi="Times New Roman" w:cs="Times New Roman"/>
                <w:lang w:val="en-US"/>
              </w:rPr>
              <w:t xml:space="preserve">(if available) are Works and other objects of copyright on the Subject Matter of the Journal or related to it, initially published in Russian in </w:t>
            </w:r>
            <w:r>
              <w:rPr>
                <w:rFonts w:ascii="Times New Roman" w:hAnsi="Times New Roman" w:cs="Times New Roman"/>
                <w:lang w:val="en-US"/>
              </w:rPr>
              <w:t>the</w:t>
            </w:r>
            <w:r w:rsidRPr="004B250D">
              <w:rPr>
                <w:rFonts w:ascii="Times New Roman" w:hAnsi="Times New Roman" w:cs="Times New Roman"/>
                <w:lang w:val="en-US"/>
              </w:rPr>
              <w:t xml:space="preserve"> scientific journals </w:t>
            </w:r>
            <w:r>
              <w:rPr>
                <w:rFonts w:ascii="Times New Roman" w:hAnsi="Times New Roman" w:cs="Times New Roman"/>
                <w:lang w:val="en-US"/>
              </w:rPr>
              <w:t xml:space="preserve">of the </w:t>
            </w:r>
            <w:r>
              <w:rPr>
                <w:rFonts w:ascii="Times New Roman" w:hAnsi="Times New Roman" w:cs="Times New Roman"/>
              </w:rPr>
              <w:t>с</w:t>
            </w:r>
            <w:proofErr w:type="spellStart"/>
            <w:r>
              <w:rPr>
                <w:rFonts w:ascii="Times New Roman" w:hAnsi="Times New Roman" w:cs="Times New Roman"/>
                <w:lang w:val="en-US"/>
              </w:rPr>
              <w:t>opyright</w:t>
            </w:r>
            <w:proofErr w:type="spellEnd"/>
            <w:r>
              <w:rPr>
                <w:rFonts w:ascii="Times New Roman" w:hAnsi="Times New Roman" w:cs="Times New Roman"/>
                <w:lang w:val="en-US"/>
              </w:rPr>
              <w:t xml:space="preserve"> </w:t>
            </w:r>
            <w:r>
              <w:rPr>
                <w:rFonts w:ascii="Times New Roman" w:hAnsi="Times New Roman" w:cs="Times New Roman"/>
              </w:rPr>
              <w:t>н</w:t>
            </w:r>
            <w:proofErr w:type="spellStart"/>
            <w:r>
              <w:rPr>
                <w:rFonts w:ascii="Times New Roman" w:hAnsi="Times New Roman" w:cs="Times New Roman"/>
                <w:lang w:val="en-US"/>
              </w:rPr>
              <w:t>olders</w:t>
            </w:r>
            <w:proofErr w:type="spellEnd"/>
            <w:r>
              <w:rPr>
                <w:rFonts w:ascii="Times New Roman" w:hAnsi="Times New Roman" w:cs="Times New Roman"/>
                <w:lang w:val="en-US"/>
              </w:rPr>
              <w:t xml:space="preserve"> or third parties. </w:t>
            </w:r>
            <w:r w:rsidRPr="004B250D">
              <w:rPr>
                <w:rFonts w:ascii="Times New Roman" w:hAnsi="Times New Roman" w:cs="Times New Roman"/>
                <w:lang w:val="en-US"/>
              </w:rPr>
              <w:t>The decision to publish the Attached Materials in the Journal or an additional volume is made by the Publisher in agreement with the Editor-in-Chief of the Journal and is drawn up as a supplement or amendment to this Agreement or is fixed in ACC for the corresponding year of publication of the Journal.</w:t>
            </w:r>
          </w:p>
          <w:p w14:paraId="4551D45D" w14:textId="77777777" w:rsidR="001B06AA" w:rsidDel="00234775" w:rsidRDefault="001B06AA" w:rsidP="001B06AA">
            <w:pPr>
              <w:pStyle w:val="NoSpacing"/>
              <w:jc w:val="both"/>
              <w:rPr>
                <w:del w:id="4" w:author="Pochivalova" w:date="2023-10-06T12:50:00Z"/>
                <w:rFonts w:ascii="Times New Roman" w:hAnsi="Times New Roman" w:cs="Times New Roman"/>
                <w:lang w:val="en-US"/>
              </w:rPr>
            </w:pPr>
          </w:p>
          <w:p w14:paraId="6F4CCBAC" w14:textId="77777777" w:rsidR="003A03FF" w:rsidRDefault="003A03FF" w:rsidP="001B06AA">
            <w:pPr>
              <w:pStyle w:val="NoSpacing"/>
              <w:jc w:val="both"/>
              <w:rPr>
                <w:rFonts w:ascii="Times New Roman" w:hAnsi="Times New Roman" w:cs="Times New Roman"/>
                <w:b/>
                <w:bCs/>
                <w:lang w:val="en-US"/>
              </w:rPr>
            </w:pPr>
          </w:p>
          <w:p w14:paraId="702E8828" w14:textId="77777777" w:rsidR="001B06AA"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1.11. The Journal’s Quality Assessment Criteria </w:t>
            </w:r>
            <w:r w:rsidRPr="004B250D">
              <w:rPr>
                <w:rFonts w:ascii="Times New Roman" w:hAnsi="Times New Roman" w:cs="Times New Roman"/>
                <w:lang w:val="en-US"/>
              </w:rPr>
              <w:t>are information contained in the annual Report of the Editor-in-Chief (as indicated below) and other indicators additionally agreed by the Parties for the corresponding Publishing Year, including such basic (essential) indicators as: availability and implementation of the Journal’s Development Plan, dynamics of change in the Impact Factor (IF), Usage Factor (UF) of the Journal, as indicated below, and other bibliometric indicators with the maximum approximation to the similar average indicators of the journals published by the Distributor of the Journal (hereinafter collectively, the Basic Indicators of the Journal), and on the basis of which the Publisher forms the final assessment of the “quality” of the Journal and the effectiveness of the work of the persons involved in the creation and editorial preparation of the Works and the Journal as a whole, in order to determine and distribute the total amount of the Remuneration for the corresponding Publishing Year in accordance with the terms of this Agreement and ACC.</w:t>
            </w:r>
          </w:p>
          <w:p w14:paraId="442A5E57"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1.12. The Distributor’s Usage Factor or UF) </w:t>
            </w:r>
            <w:r w:rsidRPr="004B250D">
              <w:rPr>
                <w:rFonts w:ascii="Times New Roman" w:hAnsi="Times New Roman" w:cs="Times New Roman"/>
                <w:lang w:val="en-US"/>
              </w:rPr>
              <w:t>is a value (indicator) calculated as the median of the set of downloads for two consecutive completed Publishing years of all Works published online in the Journal during the same period. The number of downloads is determined according to the rules recommended by COUNTER. UF is used by the Parties as one of the Journal’s Quality Assessment Criteria, as indicated above.</w:t>
            </w:r>
          </w:p>
          <w:p w14:paraId="28721A88" w14:textId="77777777" w:rsidR="001B06AA" w:rsidRDefault="001B06AA" w:rsidP="001B06AA">
            <w:pPr>
              <w:pStyle w:val="NoSpacing"/>
              <w:jc w:val="both"/>
              <w:rPr>
                <w:rFonts w:ascii="Times New Roman" w:hAnsi="Times New Roman" w:cs="Times New Roman"/>
                <w:lang w:val="en-US"/>
              </w:rPr>
            </w:pPr>
          </w:p>
          <w:p w14:paraId="3C708E9A" w14:textId="77777777" w:rsidR="001B06AA" w:rsidRPr="004B250D" w:rsidRDefault="001B06AA" w:rsidP="001B06AA">
            <w:pPr>
              <w:pStyle w:val="NoSpacing"/>
              <w:jc w:val="both"/>
              <w:rPr>
                <w:rFonts w:ascii="Times New Roman" w:hAnsi="Times New Roman" w:cs="Times New Roman"/>
                <w:lang w:val="en-US"/>
              </w:rPr>
            </w:pPr>
          </w:p>
          <w:p w14:paraId="451B7074" w14:textId="77777777" w:rsidR="001B06AA"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1.13. The Journal’s Development Plan </w:t>
            </w:r>
            <w:r w:rsidRPr="004B250D">
              <w:rPr>
                <w:rFonts w:ascii="Times New Roman" w:hAnsi="Times New Roman" w:cs="Times New Roman"/>
                <w:lang w:val="en-US"/>
              </w:rPr>
              <w:t>is a document developed by the Editor-in-Chief and agreed by the Parties for the corresponding Publishing Year, mandatory for implementation by the Editor-in-Chief of the Journal (or the Parties), which is one of the Basic Indicators (as indicated above) and an integral part of this Agreement and ACC, providing for a set of measures and actions agreed with the Publisher and carried out by the Editor-in-Chief (Compilers) of the Journal, the implementation of which is aimed at improving the quality of selection and the scientific level of the Works, the Journal as a whole, and which is a condition for preserving the Journal in the Publisher’s program.</w:t>
            </w:r>
          </w:p>
          <w:p w14:paraId="48B5E90F" w14:textId="77777777" w:rsidR="003A03FF" w:rsidRDefault="003A03FF" w:rsidP="001B06AA">
            <w:pPr>
              <w:pStyle w:val="NoSpacing"/>
              <w:jc w:val="both"/>
              <w:rPr>
                <w:rFonts w:ascii="Times New Roman" w:hAnsi="Times New Roman" w:cs="Times New Roman"/>
                <w:b/>
                <w:bCs/>
                <w:lang w:val="en-US"/>
              </w:rPr>
            </w:pPr>
          </w:p>
          <w:p w14:paraId="05BAB2E7"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1.14. The Thematic Editor (if available) </w:t>
            </w:r>
            <w:r w:rsidRPr="004B250D">
              <w:rPr>
                <w:rFonts w:ascii="Times New Roman" w:hAnsi="Times New Roman" w:cs="Times New Roman"/>
                <w:lang w:val="en-US"/>
              </w:rPr>
              <w:t>is an individual, a specialist with an academic degree in a specific field of scientific knowledge, according to the Subject Matter of the Journal (or a group of journals on a topic close to the Subject Matter of the Journal, hereinafter referred to as the Thematic Group or Cluster), which can be attracted by the Publisher to ensure high (quality) scientific level of the content of the Works and/or materials to be included by the Editor-in-Chief (Compilers) in the Journal or journals of the Thematic Group. The rights and obligations of the Thematic Editor, the procedure for interaction between the Editor-in-Chief of the Journal (Compilers) and the Thematic Editor (if available in the Journal) and other issues not directly provided for by this Agreement or the ACC, taking into account the specifics of the Journal, will additionally be determined (specified) by the Publisher as and when required with the participation of the Editor-in-Chief of the Journal and will be recorded in the Regulations on Thematic Editor, approved by the Publisher.</w:t>
            </w:r>
          </w:p>
          <w:p w14:paraId="666E0236"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lang w:val="en-US"/>
              </w:rPr>
              <w:t>The Editor-in-Chief of the Journal decides to enter (join) the Journal to the Cluster or Thematic Group, subject to the consent of the Publisher and the Cluster members.</w:t>
            </w:r>
          </w:p>
          <w:p w14:paraId="2557B799"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lang w:val="en-US"/>
              </w:rPr>
              <w:t>The Editor-in-Chief of the Journal, who has not made a decision on entering (joining) the Cluster or Thematic Group, may decide on the implementation of individual items (activities) of the Cluster or Thematic Group aimed at promoting the Journal and the implementation of this Agreement.</w:t>
            </w:r>
          </w:p>
          <w:p w14:paraId="312B243A"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 xml:space="preserve">1.15. Editorial and Publishing System or EPS </w:t>
            </w:r>
            <w:r w:rsidRPr="004B250D">
              <w:rPr>
                <w:rFonts w:ascii="Times New Roman" w:hAnsi="Times New Roman" w:cs="Times New Roman"/>
                <w:lang w:val="en-US"/>
              </w:rPr>
              <w:t>is a technological tool belonging to the Publisher – an automated system or a set of automated information systems, including software, hardware, and information resources, posted on the Publisher’s website(s) and indicated in the ACC, annexes thereto or additionally agreed upon, allowing the Publisher, the Editor-in-Chief of the Journal, Compilers, and other EPS users (authors, reviewers, editors, translators) to improve (automate) certain technological and editorial-publishing processes for the preparation of Works (articles) and CRCs of the Journals in order to optimize the editorial and publishing processes and reduce the preparation time of the Works and Journal issues.</w:t>
            </w:r>
          </w:p>
          <w:p w14:paraId="5F198F06" w14:textId="77777777" w:rsidR="001B06AA" w:rsidRPr="004B250D" w:rsidRDefault="001B06AA" w:rsidP="001B06AA">
            <w:pPr>
              <w:pStyle w:val="NoSpacing"/>
              <w:jc w:val="both"/>
              <w:rPr>
                <w:rFonts w:ascii="Times New Roman" w:hAnsi="Times New Roman" w:cs="Times New Roman"/>
                <w:lang w:val="en-US"/>
              </w:rPr>
            </w:pPr>
          </w:p>
          <w:p w14:paraId="7290BDBB" w14:textId="77777777" w:rsidR="001B06AA" w:rsidRDefault="001B06AA" w:rsidP="001B06AA">
            <w:pPr>
              <w:pStyle w:val="NoSpacing"/>
              <w:jc w:val="both"/>
              <w:rPr>
                <w:ins w:id="5" w:author="Pochivalova" w:date="2023-10-06T12:53:00Z"/>
                <w:rFonts w:ascii="Times New Roman" w:hAnsi="Times New Roman" w:cs="Times New Roman"/>
                <w:b/>
                <w:bCs/>
                <w:lang w:val="en-US"/>
              </w:rPr>
            </w:pPr>
          </w:p>
          <w:p w14:paraId="35CBA5FF" w14:textId="77777777" w:rsidR="001B06AA" w:rsidRDefault="001B06AA" w:rsidP="001B06AA">
            <w:pPr>
              <w:pStyle w:val="NoSpacing"/>
              <w:jc w:val="both"/>
              <w:rPr>
                <w:ins w:id="6" w:author="Pochivalova" w:date="2023-10-06T12:53:00Z"/>
                <w:rFonts w:ascii="Times New Roman" w:hAnsi="Times New Roman" w:cs="Times New Roman"/>
                <w:b/>
                <w:bCs/>
                <w:lang w:val="en-US"/>
              </w:rPr>
            </w:pPr>
          </w:p>
          <w:p w14:paraId="60ABF33D" w14:textId="77777777" w:rsidR="003A03FF" w:rsidRDefault="003A03FF" w:rsidP="001B06AA">
            <w:pPr>
              <w:pStyle w:val="NoSpacing"/>
              <w:jc w:val="both"/>
              <w:rPr>
                <w:rFonts w:ascii="Times New Roman" w:hAnsi="Times New Roman" w:cs="Times New Roman"/>
                <w:b/>
                <w:bCs/>
                <w:lang w:val="en-US"/>
              </w:rPr>
            </w:pPr>
          </w:p>
          <w:p w14:paraId="3F9F4F90" w14:textId="77777777" w:rsidR="003A03FF" w:rsidRDefault="003A03FF" w:rsidP="001B06AA">
            <w:pPr>
              <w:pStyle w:val="NoSpacing"/>
              <w:jc w:val="both"/>
              <w:rPr>
                <w:rFonts w:ascii="Times New Roman" w:hAnsi="Times New Roman" w:cs="Times New Roman"/>
                <w:b/>
                <w:bCs/>
                <w:lang w:val="en-US"/>
              </w:rPr>
            </w:pPr>
          </w:p>
          <w:p w14:paraId="5DBC306F" w14:textId="77777777" w:rsidR="00542BF7" w:rsidRDefault="0007375D" w:rsidP="001B06AA">
            <w:pPr>
              <w:pStyle w:val="NoSpacing"/>
              <w:jc w:val="both"/>
              <w:rPr>
                <w:rFonts w:ascii="Times New Roman" w:hAnsi="Times New Roman" w:cs="Times New Roman"/>
                <w:lang w:val="en-US"/>
              </w:rPr>
            </w:pPr>
            <w:r w:rsidRPr="0007375D">
              <w:rPr>
                <w:rFonts w:ascii="Times New Roman" w:hAnsi="Times New Roman" w:cs="Times New Roman"/>
                <w:b/>
                <w:bCs/>
                <w:lang w:val="en-US"/>
              </w:rPr>
              <w:t>1.16</w:t>
            </w:r>
            <w:r>
              <w:rPr>
                <w:rFonts w:ascii="Times New Roman" w:hAnsi="Times New Roman" w:cs="Times New Roman"/>
                <w:b/>
                <w:bCs/>
                <w:lang w:val="en-US"/>
              </w:rPr>
              <w:t xml:space="preserve">. </w:t>
            </w:r>
            <w:r w:rsidR="003E3B5F" w:rsidRPr="003E3B5F">
              <w:rPr>
                <w:rFonts w:ascii="Times New Roman" w:hAnsi="Times New Roman" w:cs="Times New Roman"/>
                <w:b/>
                <w:bCs/>
                <w:lang w:val="en-US"/>
              </w:rPr>
              <w:t xml:space="preserve">Net </w:t>
            </w:r>
            <w:r w:rsidR="00506732">
              <w:rPr>
                <w:rFonts w:ascii="Times New Roman" w:hAnsi="Times New Roman" w:cs="Times New Roman"/>
                <w:b/>
                <w:bCs/>
                <w:lang w:val="en-US"/>
              </w:rPr>
              <w:t>I</w:t>
            </w:r>
            <w:r w:rsidR="003E3B5F" w:rsidRPr="003E3B5F">
              <w:rPr>
                <w:rFonts w:ascii="Times New Roman" w:hAnsi="Times New Roman" w:cs="Times New Roman"/>
                <w:b/>
                <w:bCs/>
                <w:lang w:val="en-US"/>
              </w:rPr>
              <w:t>ncome</w:t>
            </w:r>
            <w:r w:rsidR="003E3B5F" w:rsidRPr="00B118DD">
              <w:rPr>
                <w:rFonts w:ascii="Times New Roman" w:hAnsi="Times New Roman" w:cs="Times New Roman"/>
                <w:lang w:val="en-US"/>
              </w:rPr>
              <w:t xml:space="preserve"> is all income </w:t>
            </w:r>
            <w:r w:rsidR="003A03FF" w:rsidRPr="003A03FF">
              <w:rPr>
                <w:rFonts w:ascii="Times New Roman" w:hAnsi="Times New Roman" w:cs="Times New Roman"/>
                <w:lang w:val="en-US"/>
              </w:rPr>
              <w:t>associated with a journal</w:t>
            </w:r>
            <w:r w:rsidR="003A03FF">
              <w:rPr>
                <w:rFonts w:ascii="Times New Roman" w:hAnsi="Times New Roman" w:cs="Times New Roman"/>
                <w:lang w:val="en-US"/>
              </w:rPr>
              <w:t xml:space="preserve"> </w:t>
            </w:r>
            <w:r w:rsidR="003E3B5F" w:rsidRPr="00B118DD">
              <w:rPr>
                <w:rFonts w:ascii="Times New Roman" w:hAnsi="Times New Roman" w:cs="Times New Roman"/>
                <w:lang w:val="en-US"/>
              </w:rPr>
              <w:t xml:space="preserve">collected by the Publisher and/or distributor of the </w:t>
            </w:r>
            <w:r w:rsidR="003E0296" w:rsidRPr="00847179">
              <w:rPr>
                <w:rFonts w:ascii="Times New Roman" w:hAnsi="Times New Roman" w:cs="Times New Roman"/>
                <w:lang w:val="en-US"/>
              </w:rPr>
              <w:t>Journal</w:t>
            </w:r>
            <w:r w:rsidR="003E3B5F" w:rsidRPr="00B118DD">
              <w:rPr>
                <w:rFonts w:ascii="Times New Roman" w:hAnsi="Times New Roman" w:cs="Times New Roman"/>
                <w:lang w:val="en-US"/>
              </w:rPr>
              <w:t xml:space="preserve"> from all sales of the Journal and its individual Works, including:</w:t>
            </w:r>
          </w:p>
          <w:p w14:paraId="179B0C76" w14:textId="77777777" w:rsidR="00B118DD" w:rsidRDefault="00502BCB" w:rsidP="001B06AA">
            <w:pPr>
              <w:pStyle w:val="NoSpacing"/>
              <w:jc w:val="both"/>
              <w:rPr>
                <w:rFonts w:ascii="Times New Roman" w:hAnsi="Times New Roman" w:cs="Times New Roman"/>
                <w:lang w:val="en-US"/>
              </w:rPr>
            </w:pPr>
            <w:r w:rsidRPr="00C61365">
              <w:rPr>
                <w:rFonts w:ascii="Times New Roman" w:hAnsi="Times New Roman" w:cs="Times New Roman"/>
                <w:lang w:val="en-US"/>
              </w:rPr>
              <w:t>a) amounts received from direct sales (subscriptions) of printed/electronic versions of the Journal;</w:t>
            </w:r>
          </w:p>
          <w:p w14:paraId="3239C131" w14:textId="77777777" w:rsidR="00847179" w:rsidRPr="00847179" w:rsidRDefault="00847179" w:rsidP="00847179">
            <w:pPr>
              <w:pStyle w:val="NoSpacing"/>
              <w:jc w:val="both"/>
              <w:rPr>
                <w:rFonts w:ascii="Times New Roman" w:hAnsi="Times New Roman" w:cs="Times New Roman"/>
                <w:lang w:val="en-US"/>
              </w:rPr>
            </w:pPr>
            <w:r w:rsidRPr="00847179">
              <w:rPr>
                <w:rFonts w:ascii="Times New Roman" w:hAnsi="Times New Roman" w:cs="Times New Roman"/>
                <w:lang w:val="en-US"/>
              </w:rPr>
              <w:t>b) amounts received from direct sales of individual Works (articles) of the Journal;</w:t>
            </w:r>
          </w:p>
          <w:p w14:paraId="6CB542B9" w14:textId="77777777" w:rsidR="00C61365" w:rsidRDefault="00847179" w:rsidP="00847179">
            <w:pPr>
              <w:pStyle w:val="NoSpacing"/>
              <w:jc w:val="both"/>
              <w:rPr>
                <w:rFonts w:ascii="Times New Roman" w:hAnsi="Times New Roman" w:cs="Times New Roman"/>
                <w:lang w:val="en-US"/>
              </w:rPr>
            </w:pPr>
            <w:r w:rsidRPr="00847179">
              <w:rPr>
                <w:rFonts w:ascii="Times New Roman" w:hAnsi="Times New Roman" w:cs="Times New Roman"/>
                <w:lang w:val="en-US"/>
              </w:rPr>
              <w:t>c) amounts received from downloads of individual Works (articles) of the Journal.</w:t>
            </w:r>
          </w:p>
          <w:p w14:paraId="00CDAFD1" w14:textId="77777777" w:rsidR="00FF59A1" w:rsidRDefault="00FF59A1" w:rsidP="00847179">
            <w:pPr>
              <w:pStyle w:val="NoSpacing"/>
              <w:jc w:val="both"/>
              <w:rPr>
                <w:rFonts w:ascii="Times New Roman" w:hAnsi="Times New Roman" w:cs="Times New Roman"/>
                <w:lang w:val="en-US"/>
              </w:rPr>
            </w:pPr>
          </w:p>
          <w:p w14:paraId="6DDE9B19" w14:textId="77777777" w:rsidR="003A03FF" w:rsidRDefault="003A03FF" w:rsidP="00847179">
            <w:pPr>
              <w:pStyle w:val="NoSpacing"/>
              <w:jc w:val="both"/>
              <w:rPr>
                <w:rFonts w:ascii="Times New Roman" w:hAnsi="Times New Roman" w:cs="Times New Roman"/>
                <w:lang w:val="en-US"/>
              </w:rPr>
            </w:pPr>
          </w:p>
          <w:p w14:paraId="0FF0F470" w14:textId="77777777" w:rsidR="00FF59A1" w:rsidRPr="00C61365" w:rsidRDefault="003A03FF" w:rsidP="00847179">
            <w:pPr>
              <w:pStyle w:val="NoSpacing"/>
              <w:jc w:val="both"/>
              <w:rPr>
                <w:rFonts w:ascii="Times New Roman" w:hAnsi="Times New Roman" w:cs="Times New Roman"/>
                <w:lang w:val="en-US"/>
              </w:rPr>
            </w:pPr>
            <w:r>
              <w:rPr>
                <w:rFonts w:ascii="Times New Roman" w:hAnsi="Times New Roman" w:cs="Times New Roman"/>
                <w:lang w:val="en-US"/>
              </w:rPr>
              <w:t>Net I</w:t>
            </w:r>
            <w:r w:rsidRPr="003A03FF">
              <w:rPr>
                <w:rFonts w:ascii="Times New Roman" w:hAnsi="Times New Roman" w:cs="Times New Roman"/>
                <w:lang w:val="en-US"/>
              </w:rPr>
              <w:t>ncome is determined by the Parties based on the information provided to the Publisher in the Journal distributor's reports</w:t>
            </w:r>
            <w:r w:rsidR="00CD0519" w:rsidRPr="00CD0519">
              <w:rPr>
                <w:rFonts w:ascii="Times New Roman" w:hAnsi="Times New Roman" w:cs="Times New Roman"/>
                <w:lang w:val="en-US"/>
              </w:rPr>
              <w:t>, taking into account discounts provided by the distributor to library consortia and institutes. For purposes of determining Net Income from sales, proceeds will be deemed to be received before the end of each calendar year during the term of this Agreement.</w:t>
            </w:r>
          </w:p>
          <w:p w14:paraId="29DE3059"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b/>
                <w:bCs/>
                <w:lang w:val="en-US"/>
              </w:rPr>
              <w:t>1.1</w:t>
            </w:r>
            <w:r w:rsidR="00542BF7">
              <w:rPr>
                <w:rFonts w:ascii="Times New Roman" w:hAnsi="Times New Roman" w:cs="Times New Roman"/>
                <w:b/>
                <w:bCs/>
                <w:lang w:val="en-US"/>
              </w:rPr>
              <w:t>7</w:t>
            </w:r>
            <w:r w:rsidRPr="004B250D">
              <w:rPr>
                <w:rFonts w:ascii="Times New Roman" w:hAnsi="Times New Roman" w:cs="Times New Roman"/>
                <w:b/>
                <w:bCs/>
                <w:lang w:val="en-US"/>
              </w:rPr>
              <w:t xml:space="preserve">. The Remuneration </w:t>
            </w:r>
            <w:r w:rsidRPr="004B250D">
              <w:rPr>
                <w:rFonts w:ascii="Times New Roman" w:hAnsi="Times New Roman" w:cs="Times New Roman"/>
                <w:lang w:val="en-US"/>
              </w:rPr>
              <w:t xml:space="preserve">is </w:t>
            </w:r>
            <w:r w:rsidR="00EB78C1" w:rsidRPr="00EB78C1">
              <w:rPr>
                <w:rFonts w:ascii="Times New Roman" w:hAnsi="Times New Roman" w:cs="Times New Roman"/>
                <w:lang w:val="en-US"/>
              </w:rPr>
              <w:t>annual payments by the Publisher during the term of the Agreement for the Journal in the form of a percentage (%) of Net Income, made by the Publisher in accordance with the terms of this Agreement and other Agreements concluded or which may be concluded in the future by the Publisher for the corresponding Publishing Year with persons participating in the preparation of Works and other materials of the Journal, including: Authors (or other copyright holders) - in accordance with the Copyright Transfer Agreements and this Agreement; Editor-in-Chief of the Journal, in accordance with the ACC; Compilers, reviewers, editors, and other persons involved by the Editor-in-Chief of the Journal, within the framework of the implementation of the ACCs and this Agreement and subject to the compliance by the Editor-in-Chief of the Journal with the agreed frequency and volume of the Journal, compliance with other ACC conditions, and taking into account the achievement by the Journal of other Basic indicators of the Journal for the corresponding publication year</w:t>
            </w:r>
          </w:p>
          <w:p w14:paraId="4BF1A0FF" w14:textId="77777777" w:rsidR="001B06AA" w:rsidRPr="004B250D" w:rsidRDefault="0070403F" w:rsidP="001B06AA">
            <w:pPr>
              <w:pStyle w:val="NoSpacing"/>
              <w:jc w:val="both"/>
              <w:rPr>
                <w:rFonts w:ascii="Times New Roman" w:hAnsi="Times New Roman" w:cs="Times New Roman"/>
                <w:lang w:val="en-US"/>
              </w:rPr>
            </w:pPr>
            <w:r>
              <w:rPr>
                <w:rFonts w:ascii="Times New Roman" w:hAnsi="Times New Roman" w:cs="Times New Roman"/>
                <w:lang w:val="en-US"/>
              </w:rPr>
              <w:tab/>
            </w:r>
            <w:r w:rsidR="001B06AA" w:rsidRPr="004B250D">
              <w:rPr>
                <w:rFonts w:ascii="Times New Roman" w:hAnsi="Times New Roman" w:cs="Times New Roman"/>
                <w:lang w:val="en-US"/>
              </w:rPr>
              <w:t>Subject to the foregoing, the amount of the annual Remuneration for each respective Publishing Year may be adjusted by the Publisher.</w:t>
            </w:r>
          </w:p>
          <w:p w14:paraId="0FBA283D" w14:textId="77777777" w:rsidR="001B06AA" w:rsidRPr="004B250D" w:rsidRDefault="001B06AA" w:rsidP="001B06AA">
            <w:pPr>
              <w:pStyle w:val="NoSpacing"/>
              <w:jc w:val="both"/>
              <w:rPr>
                <w:rFonts w:ascii="Times New Roman" w:hAnsi="Times New Roman" w:cs="Times New Roman"/>
                <w:lang w:val="en-US"/>
              </w:rPr>
            </w:pPr>
            <w:r w:rsidRPr="004B250D">
              <w:rPr>
                <w:rFonts w:ascii="Times New Roman" w:hAnsi="Times New Roman" w:cs="Times New Roman"/>
                <w:lang w:val="en-US"/>
              </w:rPr>
              <w:t>Evaluation of the fact of fulfillment (or nonfulfillment) of the ACC conditions, the Development Plan of the Journal, achievement of other Basic Indicators of the Journal will be carried out on the basis of the report of the Editor-in-Chief of the Journal, submitted by him in accordance with the ACC conditions at the end of each Publishing Year and approved by the Publisher (here and in the text of the Agreement, the Report), as well as considering other indicators, as indicated in the Journal’s Quality Assessment Criteria.</w:t>
            </w:r>
          </w:p>
          <w:p w14:paraId="6E36CDE3" w14:textId="77777777" w:rsidR="00DE163B" w:rsidRDefault="00DE163B" w:rsidP="001B06AA">
            <w:pPr>
              <w:pStyle w:val="NoSpacing"/>
              <w:jc w:val="center"/>
              <w:rPr>
                <w:rFonts w:ascii="Times New Roman" w:hAnsi="Times New Roman" w:cs="Times New Roman"/>
                <w:b/>
                <w:bCs/>
                <w:sz w:val="24"/>
                <w:szCs w:val="24"/>
                <w:lang w:val="en-US"/>
              </w:rPr>
            </w:pPr>
          </w:p>
          <w:p w14:paraId="63C62263" w14:textId="77777777" w:rsidR="00DE163B" w:rsidRDefault="00DE163B" w:rsidP="001B06AA">
            <w:pPr>
              <w:pStyle w:val="NoSpacing"/>
              <w:jc w:val="center"/>
              <w:rPr>
                <w:rFonts w:ascii="Times New Roman" w:hAnsi="Times New Roman" w:cs="Times New Roman"/>
                <w:b/>
                <w:bCs/>
                <w:sz w:val="24"/>
                <w:szCs w:val="24"/>
                <w:lang w:val="en-US"/>
              </w:rPr>
            </w:pPr>
          </w:p>
          <w:p w14:paraId="4F932EB0" w14:textId="2223B964" w:rsidR="001B06AA" w:rsidRPr="00C463E9" w:rsidRDefault="00DE163B" w:rsidP="00DE163B">
            <w:pPr>
              <w:pStyle w:val="NoSpacing"/>
              <w:rPr>
                <w:rFonts w:ascii="Times New Roman" w:hAnsi="Times New Roman" w:cs="Times New Roman"/>
                <w:b/>
                <w:bCs/>
                <w:sz w:val="24"/>
                <w:szCs w:val="24"/>
                <w:lang w:val="en-US"/>
              </w:rPr>
            </w:pPr>
            <w:r>
              <w:rPr>
                <w:rFonts w:ascii="Times New Roman" w:hAnsi="Times New Roman" w:cs="Times New Roman"/>
                <w:b/>
                <w:bCs/>
                <w:sz w:val="24"/>
                <w:szCs w:val="24"/>
              </w:rPr>
              <w:t xml:space="preserve">               </w:t>
            </w:r>
            <w:r w:rsidR="001B06AA" w:rsidRPr="00C463E9">
              <w:rPr>
                <w:rFonts w:ascii="Times New Roman" w:hAnsi="Times New Roman" w:cs="Times New Roman"/>
                <w:b/>
                <w:bCs/>
                <w:sz w:val="24"/>
                <w:szCs w:val="24"/>
                <w:lang w:val="en-US"/>
              </w:rPr>
              <w:t>2. SCOPE</w:t>
            </w:r>
          </w:p>
          <w:p w14:paraId="5C7307C1" w14:textId="77777777" w:rsidR="001B06AA" w:rsidRPr="00C463E9" w:rsidRDefault="001B06AA" w:rsidP="001B06AA">
            <w:pPr>
              <w:pStyle w:val="NoSpacing"/>
              <w:jc w:val="center"/>
              <w:rPr>
                <w:rFonts w:ascii="Times New Roman" w:hAnsi="Times New Roman" w:cs="Times New Roman"/>
                <w:sz w:val="24"/>
                <w:szCs w:val="24"/>
                <w:lang w:val="en-US"/>
              </w:rPr>
            </w:pPr>
          </w:p>
          <w:p w14:paraId="43FD4D95" w14:textId="77777777" w:rsidR="001B06AA" w:rsidRPr="0045310E" w:rsidRDefault="001B06AA" w:rsidP="001B06AA">
            <w:pPr>
              <w:pStyle w:val="NoSpacing"/>
              <w:jc w:val="both"/>
              <w:rPr>
                <w:rFonts w:ascii="Times New Roman" w:hAnsi="Times New Roman" w:cs="Times New Roman"/>
                <w:lang w:val="en-US"/>
              </w:rPr>
            </w:pPr>
            <w:r w:rsidRPr="0045310E">
              <w:rPr>
                <w:rFonts w:ascii="Times New Roman" w:hAnsi="Times New Roman" w:cs="Times New Roman"/>
                <w:b/>
                <w:bCs/>
                <w:lang w:val="en-US"/>
              </w:rPr>
              <w:t xml:space="preserve">2.1. </w:t>
            </w:r>
            <w:r w:rsidRPr="0045310E">
              <w:rPr>
                <w:rFonts w:ascii="Times New Roman" w:hAnsi="Times New Roman" w:cs="Times New Roman"/>
                <w:lang w:val="en-US"/>
              </w:rPr>
              <w:t xml:space="preserve">The Parties agreed that starting from 2022, </w:t>
            </w:r>
          </w:p>
          <w:p w14:paraId="67961821" w14:textId="77777777" w:rsidR="005F5B61" w:rsidRDefault="001B06AA" w:rsidP="001B06AA">
            <w:pPr>
              <w:pStyle w:val="NoSpacing"/>
              <w:jc w:val="both"/>
              <w:rPr>
                <w:rFonts w:ascii="Times New Roman" w:hAnsi="Times New Roman" w:cs="Times New Roman"/>
                <w:lang w:val="en-US"/>
              </w:rPr>
            </w:pPr>
            <w:r w:rsidRPr="0045310E">
              <w:rPr>
                <w:rFonts w:ascii="Times New Roman" w:hAnsi="Times New Roman" w:cs="Times New Roman"/>
                <w:lang w:val="en-US"/>
              </w:rPr>
              <w:t xml:space="preserve">the Journal will be published with a frequency of </w:t>
            </w:r>
            <w:r w:rsidRPr="0008412B">
              <w:rPr>
                <w:rFonts w:ascii="Times New Roman" w:hAnsi="Times New Roman" w:cs="Times New Roman"/>
                <w:lang w:val="en-US"/>
              </w:rPr>
              <w:t>6</w:t>
            </w:r>
            <w:r w:rsidRPr="002A4B8E">
              <w:rPr>
                <w:rFonts w:ascii="Times New Roman" w:hAnsi="Times New Roman" w:cs="Times New Roman"/>
                <w:lang w:val="en-US"/>
              </w:rPr>
              <w:t xml:space="preserve"> </w:t>
            </w:r>
            <w:r w:rsidRPr="0045310E">
              <w:rPr>
                <w:rFonts w:ascii="Times New Roman" w:hAnsi="Times New Roman" w:cs="Times New Roman"/>
                <w:lang w:val="en-US"/>
              </w:rPr>
              <w:t xml:space="preserve">issues (numbers) per year, with a total annual volume of at least </w:t>
            </w:r>
            <w:r>
              <w:rPr>
                <w:rFonts w:ascii="Times New Roman" w:hAnsi="Times New Roman" w:cs="Times New Roman"/>
                <w:lang w:val="en-US"/>
              </w:rPr>
              <w:t>1158</w:t>
            </w:r>
            <w:r w:rsidRPr="0045310E">
              <w:rPr>
                <w:rFonts w:ascii="Times New Roman" w:hAnsi="Times New Roman" w:cs="Times New Roman"/>
                <w:lang w:val="en-US"/>
              </w:rPr>
              <w:t xml:space="preserve"> pages of competent scientific information (excluding content pages) of the Journal’s format for the 2022 Publishing Year.</w:t>
            </w:r>
            <w:r w:rsidR="00412192" w:rsidRPr="00412192">
              <w:rPr>
                <w:lang w:val="en-US"/>
              </w:rPr>
              <w:t xml:space="preserve"> </w:t>
            </w:r>
            <w:r w:rsidR="00412192" w:rsidRPr="00412192">
              <w:rPr>
                <w:rFonts w:ascii="Times New Roman" w:hAnsi="Times New Roman" w:cs="Times New Roman"/>
                <w:lang w:val="en-US"/>
              </w:rPr>
              <w:t>The Editor-in-Chief will make every effort to increase the annual volume of the Journal.</w:t>
            </w:r>
          </w:p>
          <w:p w14:paraId="0428A360" w14:textId="77777777" w:rsidR="005F5B61" w:rsidRPr="0045310E" w:rsidRDefault="005F5B61" w:rsidP="001B06AA">
            <w:pPr>
              <w:pStyle w:val="NoSpacing"/>
              <w:jc w:val="both"/>
              <w:rPr>
                <w:rFonts w:ascii="Times New Roman" w:hAnsi="Times New Roman" w:cs="Times New Roman"/>
                <w:lang w:val="en-US"/>
              </w:rPr>
            </w:pPr>
          </w:p>
          <w:p w14:paraId="2610573E" w14:textId="77777777" w:rsidR="001B06AA" w:rsidRPr="0045310E" w:rsidRDefault="001B06AA" w:rsidP="001B06AA">
            <w:pPr>
              <w:pStyle w:val="NoSpacing"/>
              <w:jc w:val="both"/>
              <w:rPr>
                <w:rFonts w:ascii="Times New Roman" w:hAnsi="Times New Roman" w:cs="Times New Roman"/>
                <w:lang w:val="en-US"/>
              </w:rPr>
            </w:pPr>
            <w:r>
              <w:rPr>
                <w:rFonts w:ascii="Times New Roman" w:hAnsi="Times New Roman" w:cs="Times New Roman"/>
                <w:b/>
                <w:bCs/>
                <w:lang w:val="en-US"/>
              </w:rPr>
              <w:t>2.1.1</w:t>
            </w:r>
            <w:r w:rsidRPr="0045310E">
              <w:rPr>
                <w:rFonts w:ascii="Times New Roman" w:hAnsi="Times New Roman" w:cs="Times New Roman"/>
                <w:b/>
                <w:bCs/>
                <w:lang w:val="en-US"/>
              </w:rPr>
              <w:t>.</w:t>
            </w:r>
            <w:r w:rsidRPr="0045310E">
              <w:rPr>
                <w:rFonts w:ascii="Times New Roman" w:hAnsi="Times New Roman" w:cs="Times New Roman"/>
                <w:lang w:val="en-US"/>
              </w:rPr>
              <w:t xml:space="preserve"> In the future, the volume and/or frequency of the Journal, as agreed in clause 2.1. of this Agreement, may be changed by the Publisher as agreed with the Editor-in-Chief of the Journal no later than March 01 of the year preceding the year of publication of the Journal with a changed volume and/or frequency and will be recorded by the Publisher and the Editor-in-Chief in ACC for the corresponding Publishing Year.</w:t>
            </w:r>
          </w:p>
          <w:p w14:paraId="5BEFB64B" w14:textId="77777777" w:rsidR="001B06AA" w:rsidRDefault="001B06AA" w:rsidP="001B06AA">
            <w:pPr>
              <w:pStyle w:val="NoSpacing"/>
              <w:jc w:val="both"/>
              <w:rPr>
                <w:rFonts w:ascii="Times New Roman" w:hAnsi="Times New Roman" w:cs="Times New Roman"/>
                <w:lang w:val="en-US"/>
              </w:rPr>
            </w:pPr>
            <w:r w:rsidRPr="0045310E">
              <w:rPr>
                <w:rFonts w:ascii="Times New Roman" w:hAnsi="Times New Roman" w:cs="Times New Roman"/>
                <w:lang w:val="en-US"/>
              </w:rPr>
              <w:t>The frequency and volume of the Journal agreed as indicated above are applied by the Publisher and Distributor of the Journal for the subscription for the corresponding Publishing Year, are subject to mandatory observance and cannot be changed by the Editor-in-Chief of the Journal unilaterally without the consent of the Publisher.</w:t>
            </w:r>
          </w:p>
          <w:p w14:paraId="1631541C" w14:textId="77777777" w:rsidR="001B06AA" w:rsidRPr="0045310E" w:rsidRDefault="001B06AA" w:rsidP="001B06AA">
            <w:pPr>
              <w:pStyle w:val="NoSpacing"/>
              <w:jc w:val="both"/>
              <w:rPr>
                <w:rFonts w:ascii="Times New Roman" w:hAnsi="Times New Roman" w:cs="Times New Roman"/>
                <w:lang w:val="en-US"/>
              </w:rPr>
            </w:pPr>
            <w:r w:rsidRPr="0045310E">
              <w:rPr>
                <w:rFonts w:ascii="Times New Roman" w:hAnsi="Times New Roman" w:cs="Times New Roman"/>
                <w:b/>
                <w:bCs/>
                <w:lang w:val="en-US"/>
              </w:rPr>
              <w:t>2.2.</w:t>
            </w:r>
            <w:r w:rsidRPr="0045310E">
              <w:rPr>
                <w:rFonts w:ascii="Times New Roman" w:hAnsi="Times New Roman" w:cs="Times New Roman"/>
                <w:lang w:val="en-US"/>
              </w:rPr>
              <w:t xml:space="preserve"> The parties agreed that from the moment this Agreement enters into force, the amount of Remuneration for the Journal, will be</w:t>
            </w:r>
            <w:r w:rsidR="00056753">
              <w:rPr>
                <w:rFonts w:ascii="Times New Roman" w:hAnsi="Times New Roman" w:cs="Times New Roman"/>
                <w:lang w:val="en-US"/>
              </w:rPr>
              <w:t xml:space="preserve"> 40%</w:t>
            </w:r>
            <w:r w:rsidR="00651A1F">
              <w:rPr>
                <w:rFonts w:ascii="Times New Roman" w:hAnsi="Times New Roman" w:cs="Times New Roman"/>
                <w:lang w:val="en-US"/>
              </w:rPr>
              <w:t xml:space="preserve"> of the Net Income</w:t>
            </w:r>
            <w:r w:rsidR="005035D8" w:rsidRPr="005035D8">
              <w:rPr>
                <w:lang w:val="en-US"/>
              </w:rPr>
              <w:t xml:space="preserve"> </w:t>
            </w:r>
            <w:r w:rsidR="005035D8" w:rsidRPr="005035D8">
              <w:rPr>
                <w:rFonts w:ascii="Times New Roman" w:hAnsi="Times New Roman" w:cs="Times New Roman"/>
                <w:lang w:val="en-US"/>
              </w:rPr>
              <w:t>to be distributed in the following order:</w:t>
            </w:r>
          </w:p>
          <w:p w14:paraId="7D74691F" w14:textId="77777777" w:rsidR="001B06AA" w:rsidRPr="0045310E" w:rsidRDefault="001B06AA" w:rsidP="001B06AA">
            <w:pPr>
              <w:pStyle w:val="NoSpacing"/>
              <w:jc w:val="both"/>
              <w:rPr>
                <w:rFonts w:ascii="Times New Roman" w:hAnsi="Times New Roman" w:cs="Times New Roman"/>
                <w:b/>
                <w:lang w:val="en-US"/>
              </w:rPr>
            </w:pPr>
            <w:r w:rsidRPr="0045310E">
              <w:rPr>
                <w:rFonts w:ascii="Times New Roman" w:hAnsi="Times New Roman" w:cs="Times New Roman"/>
                <w:b/>
                <w:bCs/>
                <w:lang w:val="en-US"/>
              </w:rPr>
              <w:t>2.2.</w:t>
            </w:r>
            <w:r>
              <w:rPr>
                <w:rFonts w:ascii="Times New Roman" w:hAnsi="Times New Roman" w:cs="Times New Roman"/>
                <w:b/>
                <w:bCs/>
                <w:lang w:val="en-US"/>
              </w:rPr>
              <w:t>1</w:t>
            </w:r>
            <w:r w:rsidRPr="0045310E">
              <w:rPr>
                <w:rFonts w:ascii="Times New Roman" w:hAnsi="Times New Roman" w:cs="Times New Roman"/>
                <w:b/>
                <w:bCs/>
                <w:lang w:val="en-US"/>
              </w:rPr>
              <w:t>.</w:t>
            </w:r>
            <w:r w:rsidRPr="0045310E">
              <w:rPr>
                <w:rFonts w:ascii="Times New Roman" w:hAnsi="Times New Roman" w:cs="Times New Roman"/>
                <w:lang w:val="en-US"/>
              </w:rPr>
              <w:t xml:space="preserve"> </w:t>
            </w:r>
          </w:p>
          <w:p w14:paraId="75F1B7E1" w14:textId="77777777" w:rsidR="001B06AA" w:rsidRPr="0045310E" w:rsidRDefault="001B06AA" w:rsidP="001B06AA">
            <w:pPr>
              <w:pStyle w:val="NoSpacing"/>
              <w:jc w:val="both"/>
              <w:rPr>
                <w:rFonts w:ascii="Times New Roman" w:hAnsi="Times New Roman" w:cs="Times New Roman"/>
                <w:lang w:val="en-US"/>
              </w:rPr>
            </w:pPr>
            <w:r w:rsidRPr="0045310E">
              <w:rPr>
                <w:rFonts w:ascii="Times New Roman" w:hAnsi="Times New Roman" w:cs="Times New Roman"/>
                <w:b/>
                <w:lang w:val="en-US"/>
              </w:rPr>
              <w:t>(</w:t>
            </w:r>
            <w:r w:rsidRPr="0045310E">
              <w:rPr>
                <w:rFonts w:ascii="Times New Roman" w:hAnsi="Times New Roman" w:cs="Times New Roman"/>
                <w:b/>
              </w:rPr>
              <w:t>а</w:t>
            </w:r>
            <w:r w:rsidRPr="0045310E">
              <w:rPr>
                <w:rFonts w:ascii="Times New Roman" w:hAnsi="Times New Roman" w:cs="Times New Roman"/>
                <w:b/>
                <w:lang w:val="en-US"/>
              </w:rPr>
              <w:t xml:space="preserve">) </w:t>
            </w:r>
            <w:r w:rsidR="00664E11" w:rsidRPr="00664E11">
              <w:rPr>
                <w:rFonts w:ascii="Times New Roman" w:hAnsi="Times New Roman" w:cs="Times New Roman"/>
                <w:lang w:val="en-US"/>
              </w:rPr>
              <w:t>At the disposal of the Editor-in-Chief for payments to the persons specified in subclause 1.17. of this Agreement, 35% of the Net Income, of which 0% for payment of royalties to the Authors;</w:t>
            </w:r>
          </w:p>
          <w:p w14:paraId="5528290D" w14:textId="77777777" w:rsidR="001B06AA" w:rsidRPr="0045310E" w:rsidRDefault="001B06AA" w:rsidP="001B06AA">
            <w:pPr>
              <w:pStyle w:val="NoSpacing"/>
              <w:jc w:val="both"/>
              <w:rPr>
                <w:rFonts w:ascii="Times New Roman" w:hAnsi="Times New Roman" w:cs="Times New Roman"/>
                <w:lang w:val="en-US"/>
              </w:rPr>
            </w:pPr>
            <w:r w:rsidRPr="0045310E">
              <w:rPr>
                <w:rFonts w:ascii="Times New Roman" w:hAnsi="Times New Roman" w:cs="Times New Roman"/>
                <w:b/>
                <w:bCs/>
                <w:lang w:val="en-US"/>
              </w:rPr>
              <w:t>(b)</w:t>
            </w:r>
            <w:r w:rsidRPr="0045310E">
              <w:rPr>
                <w:rFonts w:ascii="Times New Roman" w:hAnsi="Times New Roman" w:cs="Times New Roman"/>
                <w:lang w:val="en-US"/>
              </w:rPr>
              <w:t xml:space="preserve"> </w:t>
            </w:r>
            <w:r w:rsidR="00A53DC2" w:rsidRPr="00A53DC2">
              <w:rPr>
                <w:rFonts w:ascii="Times New Roman" w:hAnsi="Times New Roman" w:cs="Times New Roman"/>
                <w:lang w:val="en-US"/>
              </w:rPr>
              <w:t>5% of the Net Income passes to and forms the Development Fund of the Journal and is hereinafter referred to as the Fund.</w:t>
            </w:r>
          </w:p>
          <w:p w14:paraId="00BBAA5F" w14:textId="77777777" w:rsidR="001B06AA" w:rsidRPr="001E58C5" w:rsidRDefault="00BF027F" w:rsidP="001B06AA">
            <w:pPr>
              <w:pStyle w:val="NoSpacing"/>
              <w:jc w:val="both"/>
              <w:rPr>
                <w:rFonts w:ascii="Times New Roman" w:hAnsi="Times New Roman" w:cs="Times New Roman"/>
                <w:lang w:val="en-US"/>
              </w:rPr>
            </w:pPr>
            <w:r w:rsidRPr="001E58C5">
              <w:rPr>
                <w:rFonts w:ascii="Times New Roman" w:hAnsi="Times New Roman" w:cs="Times New Roman"/>
                <w:lang w:val="en-US"/>
              </w:rPr>
              <w:t>In addition to the above, the Publisher will one-time allocate:</w:t>
            </w:r>
          </w:p>
          <w:p w14:paraId="3A83BF66" w14:textId="77777777" w:rsidR="001B06AA" w:rsidRPr="003A03FF" w:rsidRDefault="001B06AA" w:rsidP="001B06AA">
            <w:pPr>
              <w:pStyle w:val="NoSpacing"/>
              <w:jc w:val="both"/>
              <w:rPr>
                <w:rStyle w:val="q4iawc"/>
                <w:rFonts w:ascii="Times New Roman" w:hAnsi="Times New Roman" w:cs="Times New Roman"/>
                <w:lang w:val="en-US"/>
              </w:rPr>
            </w:pPr>
            <w:r w:rsidRPr="003A03FF">
              <w:rPr>
                <w:rFonts w:ascii="Times New Roman" w:hAnsi="Times New Roman" w:cs="Times New Roman"/>
                <w:color w:val="FF0000"/>
                <w:lang w:val="en-US"/>
              </w:rPr>
              <w:t xml:space="preserve"> </w:t>
            </w:r>
            <w:r w:rsidR="004235EC" w:rsidRPr="003A03FF">
              <w:rPr>
                <w:rStyle w:val="q4iawc"/>
                <w:rFonts w:ascii="Times New Roman" w:hAnsi="Times New Roman" w:cs="Times New Roman"/>
                <w:lang w:val="en-US"/>
              </w:rPr>
              <w:t>- at the disposal of the Editor-in-Chief an amount of 704</w:t>
            </w:r>
            <w:r w:rsidR="00FA3D39" w:rsidRPr="003A03FF">
              <w:rPr>
                <w:rStyle w:val="q4iawc"/>
                <w:rFonts w:ascii="Times New Roman" w:hAnsi="Times New Roman" w:cs="Times New Roman"/>
                <w:lang w:val="en-US"/>
              </w:rPr>
              <w:t xml:space="preserve"> </w:t>
            </w:r>
            <w:r w:rsidR="004235EC" w:rsidRPr="003A03FF">
              <w:rPr>
                <w:rStyle w:val="q4iawc"/>
                <w:rFonts w:ascii="Times New Roman" w:hAnsi="Times New Roman" w:cs="Times New Roman"/>
                <w:lang w:val="en-US"/>
              </w:rPr>
              <w:t>787 US dollars for reasonable expenses for the purpose of preparation and development of the Journal, for subsequent payments from this amount of funds in favor of individuals directly involved in the process of creation/development of the Journal;</w:t>
            </w:r>
          </w:p>
          <w:p w14:paraId="6B52916E" w14:textId="77777777" w:rsidR="001B06AA" w:rsidRDefault="00197434" w:rsidP="001B06AA">
            <w:pPr>
              <w:pStyle w:val="NoSpacing"/>
              <w:jc w:val="both"/>
              <w:rPr>
                <w:rStyle w:val="q4iawc"/>
                <w:rFonts w:ascii="Times New Roman" w:hAnsi="Times New Roman" w:cs="Times New Roman"/>
                <w:lang w:val="en-US"/>
              </w:rPr>
            </w:pPr>
            <w:r w:rsidRPr="003A03FF">
              <w:rPr>
                <w:rStyle w:val="q4iawc"/>
                <w:rFonts w:ascii="Times New Roman" w:hAnsi="Times New Roman" w:cs="Times New Roman"/>
                <w:lang w:val="en-US"/>
              </w:rPr>
              <w:t>- $75</w:t>
            </w:r>
            <w:r w:rsidR="00FA3D39" w:rsidRPr="003A03FF">
              <w:rPr>
                <w:rStyle w:val="q4iawc"/>
                <w:rFonts w:ascii="Times New Roman" w:hAnsi="Times New Roman" w:cs="Times New Roman"/>
                <w:lang w:val="en-US"/>
              </w:rPr>
              <w:t> </w:t>
            </w:r>
            <w:r w:rsidRPr="003A03FF">
              <w:rPr>
                <w:rStyle w:val="q4iawc"/>
                <w:rFonts w:ascii="Times New Roman" w:hAnsi="Times New Roman" w:cs="Times New Roman"/>
                <w:lang w:val="en-US"/>
              </w:rPr>
              <w:t>000</w:t>
            </w:r>
            <w:r w:rsidR="00FA3D39" w:rsidRPr="003A03FF">
              <w:rPr>
                <w:rStyle w:val="q4iawc"/>
                <w:rFonts w:ascii="Times New Roman" w:hAnsi="Times New Roman" w:cs="Times New Roman"/>
                <w:lang w:val="en-US"/>
              </w:rPr>
              <w:t xml:space="preserve"> to the Fund</w:t>
            </w:r>
            <w:r w:rsidRPr="003A03FF">
              <w:rPr>
                <w:rStyle w:val="q4iawc"/>
                <w:rFonts w:ascii="Times New Roman" w:hAnsi="Times New Roman" w:cs="Times New Roman"/>
                <w:lang w:val="en-US"/>
              </w:rPr>
              <w:t>.</w:t>
            </w:r>
          </w:p>
          <w:p w14:paraId="59A22B69" w14:textId="77777777" w:rsidR="003A03FF" w:rsidRPr="003A03FF" w:rsidRDefault="003A03FF" w:rsidP="001B06AA">
            <w:pPr>
              <w:pStyle w:val="NoSpacing"/>
              <w:jc w:val="both"/>
              <w:rPr>
                <w:rStyle w:val="q4iawc"/>
                <w:rFonts w:ascii="Times New Roman" w:hAnsi="Times New Roman" w:cs="Times New Roman"/>
                <w:lang w:val="en-US"/>
              </w:rPr>
            </w:pPr>
          </w:p>
          <w:p w14:paraId="3D683E20" w14:textId="77777777" w:rsidR="00372BCD" w:rsidRPr="00372BCD" w:rsidRDefault="001B06AA" w:rsidP="00372BCD">
            <w:pPr>
              <w:pStyle w:val="NoSpacing"/>
              <w:jc w:val="both"/>
              <w:rPr>
                <w:rFonts w:ascii="Times New Roman" w:hAnsi="Times New Roman" w:cs="Times New Roman"/>
                <w:lang w:val="en-US"/>
              </w:rPr>
            </w:pPr>
            <w:r>
              <w:rPr>
                <w:rFonts w:ascii="Times New Roman" w:hAnsi="Times New Roman" w:cs="Times New Roman"/>
                <w:b/>
                <w:bCs/>
                <w:lang w:val="en-US"/>
              </w:rPr>
              <w:t>2.2.</w:t>
            </w:r>
            <w:r w:rsidR="00955E89">
              <w:rPr>
                <w:rFonts w:ascii="Times New Roman" w:hAnsi="Times New Roman" w:cs="Times New Roman"/>
                <w:b/>
                <w:bCs/>
                <w:lang w:val="en-US"/>
              </w:rPr>
              <w:t>2</w:t>
            </w:r>
            <w:r w:rsidRPr="0045310E">
              <w:rPr>
                <w:rFonts w:ascii="Times New Roman" w:hAnsi="Times New Roman" w:cs="Times New Roman"/>
                <w:b/>
                <w:bCs/>
                <w:lang w:val="en-US"/>
              </w:rPr>
              <w:t>.</w:t>
            </w:r>
            <w:r w:rsidRPr="0045310E">
              <w:rPr>
                <w:rFonts w:ascii="Times New Roman" w:hAnsi="Times New Roman" w:cs="Times New Roman"/>
                <w:lang w:val="en-US"/>
              </w:rPr>
              <w:t xml:space="preserve"> </w:t>
            </w:r>
            <w:r w:rsidR="00372BCD" w:rsidRPr="00372BCD">
              <w:rPr>
                <w:rFonts w:ascii="Times New Roman" w:hAnsi="Times New Roman" w:cs="Times New Roman"/>
                <w:lang w:val="en-US"/>
              </w:rPr>
              <w:t>Resources of the Fund, in accordance with the terms of this Agreement, are used at the suggestion of the Editor-in-Chief to attract and place articles for publication in open access (OA) in the Journal, as well as for other purposes -</w:t>
            </w:r>
          </w:p>
          <w:p w14:paraId="63242970" w14:textId="77777777" w:rsidR="001B06AA" w:rsidRDefault="00372BCD" w:rsidP="00372BCD">
            <w:pPr>
              <w:pStyle w:val="NoSpacing"/>
              <w:jc w:val="both"/>
              <w:rPr>
                <w:rFonts w:ascii="Times New Roman" w:hAnsi="Times New Roman" w:cs="Times New Roman"/>
                <w:lang w:val="en-US"/>
              </w:rPr>
            </w:pPr>
            <w:r w:rsidRPr="00372BCD">
              <w:rPr>
                <w:rFonts w:ascii="Times New Roman" w:hAnsi="Times New Roman" w:cs="Times New Roman"/>
                <w:lang w:val="en-US"/>
              </w:rPr>
              <w:t>improving the quality of the Journal and its Works (materials), increasing the level of reviewing and scientific editing, improving the quality of editorial work, introducing and using EPS, attracting qualitatively new articles, increasing the number of publications by foreign authors, collecting and transferring Copyright Transfer Agreements to the Publisher, etc.</w:t>
            </w:r>
          </w:p>
          <w:p w14:paraId="7D56A964" w14:textId="77777777" w:rsidR="001B06AA" w:rsidRPr="00822818" w:rsidRDefault="001B06AA" w:rsidP="001B06AA">
            <w:pPr>
              <w:pStyle w:val="NoSpacing"/>
              <w:jc w:val="both"/>
              <w:rPr>
                <w:rFonts w:ascii="Times New Roman" w:hAnsi="Times New Roman" w:cs="Times New Roman"/>
                <w:lang w:val="en-US"/>
              </w:rPr>
            </w:pPr>
            <w:r>
              <w:rPr>
                <w:rFonts w:ascii="Times New Roman" w:hAnsi="Times New Roman" w:cs="Times New Roman"/>
                <w:b/>
                <w:bCs/>
                <w:lang w:val="en-US"/>
              </w:rPr>
              <w:t>2.2.</w:t>
            </w:r>
            <w:r w:rsidR="0085607E">
              <w:rPr>
                <w:rFonts w:ascii="Times New Roman" w:hAnsi="Times New Roman" w:cs="Times New Roman"/>
                <w:b/>
                <w:bCs/>
                <w:lang w:val="en-US"/>
              </w:rPr>
              <w:t>3</w:t>
            </w:r>
            <w:r w:rsidRPr="009F7E17">
              <w:rPr>
                <w:rFonts w:ascii="Times New Roman" w:hAnsi="Times New Roman" w:cs="Times New Roman"/>
                <w:b/>
                <w:bCs/>
                <w:lang w:val="en-US"/>
              </w:rPr>
              <w:t>.</w:t>
            </w:r>
            <w:r w:rsidRPr="00822818">
              <w:rPr>
                <w:rFonts w:ascii="Times New Roman" w:hAnsi="Times New Roman" w:cs="Times New Roman"/>
                <w:lang w:val="en-US"/>
              </w:rPr>
              <w:t xml:space="preserve"> Summing up the results of each </w:t>
            </w:r>
            <w:r>
              <w:rPr>
                <w:rFonts w:ascii="Times New Roman" w:hAnsi="Times New Roman" w:cs="Times New Roman"/>
                <w:lang w:val="en-US"/>
              </w:rPr>
              <w:t>consecutive</w:t>
            </w:r>
            <w:r w:rsidRPr="00822818">
              <w:rPr>
                <w:rFonts w:ascii="Times New Roman" w:hAnsi="Times New Roman" w:cs="Times New Roman"/>
                <w:lang w:val="en-US"/>
              </w:rPr>
              <w:t xml:space="preserve"> Publishing Year in order to determine the final amount of the Remuneration for the past Publishing Year and the Distribution of the part of the Remuneration that makes up the Fund</w:t>
            </w:r>
            <w:r>
              <w:rPr>
                <w:rFonts w:ascii="Times New Roman" w:hAnsi="Times New Roman" w:cs="Times New Roman"/>
                <w:lang w:val="en-US"/>
              </w:rPr>
              <w:t xml:space="preserve"> </w:t>
            </w:r>
            <w:r w:rsidRPr="00822818">
              <w:rPr>
                <w:rFonts w:ascii="Times New Roman" w:hAnsi="Times New Roman" w:cs="Times New Roman"/>
                <w:lang w:val="en-US"/>
              </w:rPr>
              <w:t>between the persons indicated by the Editor-in-Chief in the Report will be done on the basis of the proposals of the Editor-in-</w:t>
            </w:r>
            <w:r w:rsidRPr="00093992">
              <w:rPr>
                <w:rFonts w:ascii="Times New Roman" w:hAnsi="Times New Roman" w:cs="Times New Roman"/>
                <w:lang w:val="en-US"/>
              </w:rPr>
              <w:t>Chief, sent by him to</w:t>
            </w:r>
            <w:r w:rsidRPr="00822818">
              <w:rPr>
                <w:rFonts w:ascii="Times New Roman" w:hAnsi="Times New Roman" w:cs="Times New Roman"/>
                <w:lang w:val="en-US"/>
              </w:rPr>
              <w:t xml:space="preserve"> the Publisher</w:t>
            </w:r>
            <w:r w:rsidRPr="00093992">
              <w:rPr>
                <w:rFonts w:ascii="Times New Roman" w:hAnsi="Times New Roman" w:cs="Times New Roman"/>
                <w:lang w:val="en-US"/>
              </w:rPr>
              <w:t xml:space="preserve"> annually at the end of the publishing year. </w:t>
            </w:r>
            <w:r w:rsidRPr="00822818">
              <w:rPr>
                <w:rFonts w:ascii="Times New Roman" w:hAnsi="Times New Roman" w:cs="Times New Roman"/>
                <w:lang w:val="en-US"/>
              </w:rPr>
              <w:t xml:space="preserve">These proposals and the annual Report of the Editor-in-Chief are subject to review by the Publisher no later than 45 calendar days from the date of its receipt, unless the Parties further agree on other terms. </w:t>
            </w:r>
          </w:p>
          <w:p w14:paraId="00AD5D44" w14:textId="77777777" w:rsidR="00893CEF" w:rsidRDefault="00893CEF" w:rsidP="001B06AA">
            <w:pPr>
              <w:pStyle w:val="NoSpacing"/>
              <w:jc w:val="both"/>
              <w:rPr>
                <w:rFonts w:ascii="Times New Roman" w:hAnsi="Times New Roman" w:cs="Times New Roman"/>
                <w:b/>
                <w:bCs/>
                <w:lang w:val="en-US"/>
              </w:rPr>
            </w:pPr>
          </w:p>
          <w:p w14:paraId="15DF979A" w14:textId="77777777" w:rsidR="001B06AA" w:rsidRDefault="001B06AA" w:rsidP="001B06AA">
            <w:pPr>
              <w:pStyle w:val="NoSpacing"/>
              <w:jc w:val="both"/>
              <w:rPr>
                <w:rFonts w:ascii="Times New Roman" w:hAnsi="Times New Roman" w:cs="Times New Roman"/>
                <w:lang w:val="en-US"/>
              </w:rPr>
            </w:pPr>
            <w:r>
              <w:rPr>
                <w:rFonts w:ascii="Times New Roman" w:hAnsi="Times New Roman" w:cs="Times New Roman"/>
                <w:b/>
                <w:bCs/>
                <w:lang w:val="en-US"/>
              </w:rPr>
              <w:t>2.2.</w:t>
            </w:r>
            <w:r w:rsidR="00A66E92">
              <w:rPr>
                <w:rFonts w:ascii="Times New Roman" w:hAnsi="Times New Roman" w:cs="Times New Roman"/>
                <w:b/>
                <w:bCs/>
                <w:lang w:val="en-US"/>
              </w:rPr>
              <w:t>4</w:t>
            </w:r>
            <w:r w:rsidRPr="009F7E17">
              <w:rPr>
                <w:rFonts w:ascii="Times New Roman" w:hAnsi="Times New Roman" w:cs="Times New Roman"/>
                <w:b/>
                <w:bCs/>
                <w:lang w:val="en-US"/>
              </w:rPr>
              <w:t xml:space="preserve">. </w:t>
            </w:r>
            <w:r w:rsidR="001A6FA7" w:rsidRPr="001A6FA7">
              <w:rPr>
                <w:rFonts w:ascii="Times New Roman" w:hAnsi="Times New Roman" w:cs="Times New Roman"/>
                <w:lang w:val="en-US"/>
              </w:rPr>
              <w:t>All payments provided for in this Agreement to the persons listed in subclause 1.17 clause 1. of this Agreement (with the exception of remuneration payments to the Editor-in-Chief of the Journal) will be carried out by the Publisher or its authorized representative, starting from the 30th calendar day from the date of approval by the Publisher of the Report for the past Publishing Year. The terms and procedure for paying remuneration to the Editor-in-Chief will be carried out by the Publisher in accordance with the terms of the ACC or, at the request of the Editor-in-Chief, at the end of the Publishing year in accordance with the terms of this clause.</w:t>
            </w:r>
          </w:p>
          <w:p w14:paraId="3DC7B4A1" w14:textId="77777777" w:rsidR="001B06AA" w:rsidRDefault="001B06AA" w:rsidP="001B06AA">
            <w:pPr>
              <w:pStyle w:val="NoSpacing"/>
              <w:jc w:val="both"/>
              <w:rPr>
                <w:rFonts w:ascii="Times New Roman" w:hAnsi="Times New Roman" w:cs="Times New Roman"/>
                <w:lang w:val="en-US"/>
              </w:rPr>
            </w:pPr>
            <w:r>
              <w:rPr>
                <w:rFonts w:ascii="Times New Roman" w:hAnsi="Times New Roman" w:cs="Times New Roman"/>
                <w:b/>
                <w:bCs/>
                <w:lang w:val="en-US"/>
              </w:rPr>
              <w:t>2.2.</w:t>
            </w:r>
            <w:r w:rsidR="00607EE9">
              <w:rPr>
                <w:rFonts w:ascii="Times New Roman" w:hAnsi="Times New Roman" w:cs="Times New Roman"/>
                <w:b/>
                <w:bCs/>
                <w:lang w:val="en-US"/>
              </w:rPr>
              <w:t>5</w:t>
            </w:r>
            <w:r w:rsidRPr="00822818">
              <w:rPr>
                <w:rFonts w:ascii="Times New Roman" w:hAnsi="Times New Roman" w:cs="Times New Roman"/>
                <w:b/>
                <w:bCs/>
                <w:lang w:val="en-US"/>
              </w:rPr>
              <w:t>.</w:t>
            </w:r>
            <w:r w:rsidRPr="00822818">
              <w:rPr>
                <w:rFonts w:ascii="Times New Roman" w:hAnsi="Times New Roman" w:cs="Times New Roman"/>
                <w:lang w:val="en-US"/>
              </w:rPr>
              <w:t xml:space="preserve"> The remune</w:t>
            </w:r>
            <w:r>
              <w:rPr>
                <w:rFonts w:ascii="Times New Roman" w:hAnsi="Times New Roman" w:cs="Times New Roman"/>
                <w:lang w:val="en-US"/>
              </w:rPr>
              <w:t xml:space="preserve">ration envisaged by clause </w:t>
            </w:r>
            <w:r w:rsidRPr="001B08B4">
              <w:rPr>
                <w:rFonts w:ascii="Times New Roman" w:hAnsi="Times New Roman" w:cs="Times New Roman"/>
                <w:lang w:val="en-US"/>
              </w:rPr>
              <w:t xml:space="preserve">2.2.1 </w:t>
            </w:r>
            <w:r w:rsidRPr="00CE6D38">
              <w:rPr>
                <w:rFonts w:ascii="Times New Roman" w:hAnsi="Times New Roman" w:cs="Times New Roman"/>
                <w:lang w:val="en-US"/>
              </w:rPr>
              <w:t xml:space="preserve">and clause 2.2.3. </w:t>
            </w:r>
            <w:r w:rsidRPr="00822818">
              <w:rPr>
                <w:rFonts w:ascii="Times New Roman" w:hAnsi="Times New Roman" w:cs="Times New Roman"/>
                <w:lang w:val="en-US"/>
              </w:rPr>
              <w:t xml:space="preserve">of the Agreement includes remuneration of the persons specified in </w:t>
            </w:r>
            <w:proofErr w:type="spellStart"/>
            <w:r w:rsidRPr="00822818">
              <w:rPr>
                <w:rFonts w:ascii="Times New Roman" w:hAnsi="Times New Roman" w:cs="Times New Roman"/>
                <w:lang w:val="en-US"/>
              </w:rPr>
              <w:t>subcl</w:t>
            </w:r>
            <w:proofErr w:type="spellEnd"/>
            <w:r w:rsidRPr="00822818">
              <w:rPr>
                <w:rFonts w:ascii="Times New Roman" w:hAnsi="Times New Roman" w:cs="Times New Roman"/>
                <w:lang w:val="en-US"/>
              </w:rPr>
              <w:t>. 1.1</w:t>
            </w:r>
            <w:r w:rsidR="00170655">
              <w:rPr>
                <w:rFonts w:ascii="Times New Roman" w:hAnsi="Times New Roman" w:cs="Times New Roman"/>
                <w:lang w:val="en-US"/>
              </w:rPr>
              <w:t>7</w:t>
            </w:r>
            <w:r w:rsidRPr="00822818">
              <w:rPr>
                <w:rFonts w:ascii="Times New Roman" w:hAnsi="Times New Roman" w:cs="Times New Roman"/>
                <w:lang w:val="en-US"/>
              </w:rPr>
              <w:t>. clause 1 of the Agreement and directly involved in the editorial preparation of the Works (Materials), as well as any other expenses of the Editor-in-Chief of the Journal associated with their preparation and the transfer of the relevant intellectual rights (if any) by these persons to the Publisher in line with the terms of the Agreements.</w:t>
            </w:r>
          </w:p>
          <w:p w14:paraId="316966FC" w14:textId="77777777" w:rsidR="001B06AA" w:rsidRDefault="001B06AA" w:rsidP="001B06AA">
            <w:pPr>
              <w:pStyle w:val="NoSpacing"/>
              <w:jc w:val="both"/>
              <w:rPr>
                <w:rFonts w:ascii="Times New Roman" w:hAnsi="Times New Roman" w:cs="Times New Roman"/>
                <w:lang w:val="en-US"/>
              </w:rPr>
            </w:pPr>
            <w:r>
              <w:rPr>
                <w:rFonts w:ascii="Times New Roman" w:hAnsi="Times New Roman" w:cs="Times New Roman"/>
                <w:b/>
                <w:bCs/>
                <w:lang w:val="en-US"/>
              </w:rPr>
              <w:t>2.2.</w:t>
            </w:r>
            <w:r w:rsidR="0018335D">
              <w:rPr>
                <w:rFonts w:ascii="Times New Roman" w:hAnsi="Times New Roman" w:cs="Times New Roman"/>
                <w:b/>
                <w:bCs/>
                <w:lang w:val="en-US"/>
              </w:rPr>
              <w:t>6</w:t>
            </w:r>
            <w:r w:rsidRPr="00822818">
              <w:rPr>
                <w:rFonts w:ascii="Times New Roman" w:hAnsi="Times New Roman" w:cs="Times New Roman"/>
                <w:b/>
                <w:bCs/>
                <w:lang w:val="en-US"/>
              </w:rPr>
              <w:t>.</w:t>
            </w:r>
            <w:r w:rsidRPr="00822818">
              <w:rPr>
                <w:rFonts w:ascii="Times New Roman" w:hAnsi="Times New Roman" w:cs="Times New Roman"/>
                <w:lang w:val="en-US"/>
              </w:rPr>
              <w:t xml:space="preserve"> If the Editor-in-Chief (Compilers) decrease(s) the agreed volume and/or frequency of the Journal, the Total amount of the annual Remuneration may be reduced by the Publisher in proportion to the decrease in the volume and/or frequency agreed in </w:t>
            </w:r>
            <w:r>
              <w:rPr>
                <w:rFonts w:ascii="Times New Roman" w:hAnsi="Times New Roman" w:cs="Times New Roman"/>
                <w:lang w:val="en-US"/>
              </w:rPr>
              <w:t xml:space="preserve">the </w:t>
            </w:r>
            <w:r w:rsidRPr="00822818">
              <w:rPr>
                <w:rFonts w:ascii="Times New Roman" w:hAnsi="Times New Roman" w:cs="Times New Roman"/>
                <w:lang w:val="en-US"/>
              </w:rPr>
              <w:t>ACC.</w:t>
            </w:r>
          </w:p>
          <w:p w14:paraId="33A08F4A" w14:textId="77777777" w:rsidR="005F5B61" w:rsidRPr="00822818" w:rsidRDefault="005F5B61" w:rsidP="001B06AA">
            <w:pPr>
              <w:pStyle w:val="NoSpacing"/>
              <w:jc w:val="both"/>
              <w:rPr>
                <w:rFonts w:ascii="Times New Roman" w:hAnsi="Times New Roman" w:cs="Times New Roman"/>
                <w:lang w:val="en-US"/>
              </w:rPr>
            </w:pPr>
          </w:p>
          <w:p w14:paraId="31A5D723" w14:textId="77777777" w:rsidR="003A03FF" w:rsidRDefault="003A03FF" w:rsidP="001B06AA">
            <w:pPr>
              <w:pStyle w:val="NoSpacing"/>
              <w:jc w:val="both"/>
              <w:rPr>
                <w:rFonts w:ascii="Times New Roman" w:hAnsi="Times New Roman" w:cs="Times New Roman"/>
                <w:b/>
                <w:bCs/>
                <w:lang w:val="en-US"/>
              </w:rPr>
            </w:pPr>
          </w:p>
          <w:p w14:paraId="423B179B" w14:textId="77777777" w:rsidR="001B06AA" w:rsidRPr="00822818" w:rsidRDefault="001B06AA" w:rsidP="001B06AA">
            <w:pPr>
              <w:pStyle w:val="NoSpacing"/>
              <w:jc w:val="both"/>
              <w:rPr>
                <w:rFonts w:ascii="Times New Roman" w:hAnsi="Times New Roman" w:cs="Times New Roman"/>
                <w:lang w:val="en-US"/>
              </w:rPr>
            </w:pPr>
            <w:r>
              <w:rPr>
                <w:rFonts w:ascii="Times New Roman" w:hAnsi="Times New Roman" w:cs="Times New Roman"/>
                <w:b/>
                <w:bCs/>
                <w:lang w:val="en-US"/>
              </w:rPr>
              <w:t>2.2.</w:t>
            </w:r>
            <w:r w:rsidR="003315B2">
              <w:rPr>
                <w:rFonts w:ascii="Times New Roman" w:hAnsi="Times New Roman" w:cs="Times New Roman"/>
                <w:b/>
                <w:bCs/>
                <w:lang w:val="en-US"/>
              </w:rPr>
              <w:t>7</w:t>
            </w:r>
            <w:r w:rsidRPr="00077E61">
              <w:rPr>
                <w:rFonts w:ascii="Times New Roman" w:hAnsi="Times New Roman" w:cs="Times New Roman"/>
                <w:b/>
                <w:bCs/>
                <w:lang w:val="en-US"/>
              </w:rPr>
              <w:t>.</w:t>
            </w:r>
            <w:r w:rsidRPr="00822818">
              <w:rPr>
                <w:rFonts w:ascii="Times New Roman" w:hAnsi="Times New Roman" w:cs="Times New Roman"/>
                <w:lang w:val="en-US"/>
              </w:rPr>
              <w:t xml:space="preserve"> The parties agree that when the Editor-in-Chief provides the Publisher with information about the recipients of the Remuneration, the Editor-in-Chief of the Journal undertakes to follow the ACC terms, including, among other things, mandatory indication of the following: the full name of the recipients, the types of work they perform (compilation, reviewing, editing, work with Copyright Transfer Agreements, etc.), the amount of remuneration, and other information, in accordance with the request of the Publisher (if necessary), unless the Parties agree otherwise in the future.</w:t>
            </w:r>
          </w:p>
          <w:p w14:paraId="7005707E" w14:textId="77777777" w:rsidR="003A03FF" w:rsidRDefault="003A03FF" w:rsidP="001B06AA">
            <w:pPr>
              <w:pStyle w:val="NoSpacing"/>
              <w:jc w:val="both"/>
              <w:rPr>
                <w:rFonts w:ascii="Times New Roman" w:hAnsi="Times New Roman" w:cs="Times New Roman"/>
                <w:b/>
                <w:bCs/>
                <w:lang w:val="en-US"/>
              </w:rPr>
            </w:pPr>
          </w:p>
          <w:p w14:paraId="1BB99427" w14:textId="77777777" w:rsidR="001B06AA" w:rsidRDefault="001B06AA" w:rsidP="001B06AA">
            <w:pPr>
              <w:pStyle w:val="NoSpacing"/>
              <w:jc w:val="both"/>
              <w:rPr>
                <w:rFonts w:ascii="Times New Roman" w:hAnsi="Times New Roman" w:cs="Times New Roman"/>
                <w:lang w:val="en-US"/>
              </w:rPr>
            </w:pPr>
            <w:r>
              <w:rPr>
                <w:rFonts w:ascii="Times New Roman" w:hAnsi="Times New Roman" w:cs="Times New Roman"/>
                <w:b/>
                <w:bCs/>
                <w:lang w:val="en-US"/>
              </w:rPr>
              <w:t>2.2.</w:t>
            </w:r>
            <w:r w:rsidR="009A2D88">
              <w:rPr>
                <w:rFonts w:ascii="Times New Roman" w:hAnsi="Times New Roman" w:cs="Times New Roman"/>
                <w:b/>
                <w:bCs/>
                <w:lang w:val="en-US"/>
              </w:rPr>
              <w:t>8</w:t>
            </w:r>
            <w:r w:rsidRPr="00822818">
              <w:rPr>
                <w:rFonts w:ascii="Times New Roman" w:hAnsi="Times New Roman" w:cs="Times New Roman"/>
                <w:b/>
                <w:bCs/>
                <w:lang w:val="en-US"/>
              </w:rPr>
              <w:t>.</w:t>
            </w:r>
            <w:r w:rsidRPr="00822818">
              <w:rPr>
                <w:rFonts w:ascii="Times New Roman" w:hAnsi="Times New Roman" w:cs="Times New Roman"/>
                <w:lang w:val="en-US"/>
              </w:rPr>
              <w:t xml:space="preserve"> The Editor-in-Chief is responsible for the fair distribution of the Remuneration in accordance with the terms of this Agreement and for the actions of the persons involved by him and guarantees the Publisher the consent of the persons involved with the terms of this Agreement and ACC.</w:t>
            </w:r>
          </w:p>
          <w:p w14:paraId="463CD458" w14:textId="77777777" w:rsidR="00DE163B" w:rsidRDefault="00DE163B" w:rsidP="001B06AA">
            <w:pPr>
              <w:pStyle w:val="NoSpacing"/>
              <w:jc w:val="both"/>
              <w:rPr>
                <w:rFonts w:ascii="Times New Roman" w:hAnsi="Times New Roman" w:cs="Times New Roman"/>
                <w:lang w:val="en-US"/>
              </w:rPr>
            </w:pPr>
          </w:p>
          <w:p w14:paraId="08B6CCF9" w14:textId="77777777" w:rsidR="00DE163B" w:rsidRDefault="00DE163B" w:rsidP="001B06AA">
            <w:pPr>
              <w:pStyle w:val="NoSpacing"/>
              <w:jc w:val="both"/>
              <w:rPr>
                <w:rFonts w:ascii="Times New Roman" w:hAnsi="Times New Roman" w:cs="Times New Roman"/>
                <w:lang w:val="en-US"/>
              </w:rPr>
            </w:pPr>
          </w:p>
          <w:p w14:paraId="397551BE" w14:textId="77777777" w:rsidR="001B06AA" w:rsidRPr="00822818" w:rsidRDefault="001B06AA" w:rsidP="001B06AA">
            <w:pPr>
              <w:pStyle w:val="NoSpacing"/>
              <w:ind w:left="178"/>
              <w:jc w:val="center"/>
              <w:rPr>
                <w:rFonts w:ascii="Times New Roman" w:hAnsi="Times New Roman" w:cs="Times New Roman"/>
                <w:b/>
                <w:bCs/>
                <w:lang w:val="en-US"/>
              </w:rPr>
            </w:pPr>
          </w:p>
          <w:p w14:paraId="344CBE92" w14:textId="77777777" w:rsidR="008712F3" w:rsidRDefault="008712F3" w:rsidP="001B06AA">
            <w:pPr>
              <w:pStyle w:val="NoSpacing"/>
              <w:ind w:left="178"/>
              <w:jc w:val="center"/>
              <w:rPr>
                <w:rFonts w:ascii="Times New Roman" w:hAnsi="Times New Roman" w:cs="Times New Roman"/>
                <w:b/>
                <w:bCs/>
                <w:lang w:val="en-US"/>
              </w:rPr>
            </w:pPr>
          </w:p>
          <w:p w14:paraId="18990D4B" w14:textId="77777777" w:rsidR="008712F3" w:rsidRDefault="008712F3" w:rsidP="001B06AA">
            <w:pPr>
              <w:pStyle w:val="NoSpacing"/>
              <w:ind w:left="178"/>
              <w:jc w:val="center"/>
              <w:rPr>
                <w:rFonts w:ascii="Times New Roman" w:hAnsi="Times New Roman" w:cs="Times New Roman"/>
                <w:b/>
                <w:bCs/>
                <w:lang w:val="en-US"/>
              </w:rPr>
            </w:pPr>
          </w:p>
          <w:p w14:paraId="037561EA" w14:textId="77777777" w:rsidR="008712F3" w:rsidRDefault="008712F3" w:rsidP="001B06AA">
            <w:pPr>
              <w:pStyle w:val="NoSpacing"/>
              <w:ind w:left="178"/>
              <w:jc w:val="center"/>
              <w:rPr>
                <w:rFonts w:ascii="Times New Roman" w:hAnsi="Times New Roman" w:cs="Times New Roman"/>
                <w:b/>
                <w:bCs/>
                <w:lang w:val="en-US"/>
              </w:rPr>
            </w:pPr>
          </w:p>
          <w:p w14:paraId="5390EA1C" w14:textId="77777777" w:rsidR="008712F3" w:rsidRDefault="008712F3" w:rsidP="001B06AA">
            <w:pPr>
              <w:pStyle w:val="NoSpacing"/>
              <w:ind w:left="178"/>
              <w:jc w:val="center"/>
              <w:rPr>
                <w:rFonts w:ascii="Times New Roman" w:hAnsi="Times New Roman" w:cs="Times New Roman"/>
                <w:b/>
                <w:bCs/>
                <w:lang w:val="en-US"/>
              </w:rPr>
            </w:pPr>
          </w:p>
          <w:p w14:paraId="64CDBAFD" w14:textId="493A1052" w:rsidR="001B06AA" w:rsidRPr="00822818" w:rsidRDefault="001B06AA" w:rsidP="001B06AA">
            <w:pPr>
              <w:pStyle w:val="NoSpacing"/>
              <w:ind w:left="178"/>
              <w:jc w:val="center"/>
              <w:rPr>
                <w:rFonts w:ascii="Times New Roman" w:hAnsi="Times New Roman" w:cs="Times New Roman"/>
                <w:b/>
                <w:bCs/>
                <w:lang w:val="en-US"/>
              </w:rPr>
            </w:pPr>
            <w:r w:rsidRPr="00822818">
              <w:rPr>
                <w:rFonts w:ascii="Times New Roman" w:hAnsi="Times New Roman" w:cs="Times New Roman"/>
                <w:b/>
                <w:bCs/>
                <w:lang w:val="en-US"/>
              </w:rPr>
              <w:t>3. FINAL PROVISIONS</w:t>
            </w:r>
          </w:p>
          <w:p w14:paraId="438B7B5D" w14:textId="77777777" w:rsidR="001B06AA" w:rsidRPr="00822818" w:rsidRDefault="001B06AA" w:rsidP="001B06AA">
            <w:pPr>
              <w:pStyle w:val="NoSpacing"/>
              <w:ind w:left="178"/>
              <w:jc w:val="center"/>
              <w:rPr>
                <w:rFonts w:ascii="Times New Roman" w:hAnsi="Times New Roman" w:cs="Times New Roman"/>
                <w:b/>
                <w:bCs/>
                <w:lang w:val="en-US"/>
              </w:rPr>
            </w:pPr>
          </w:p>
          <w:p w14:paraId="59087780" w14:textId="77777777" w:rsidR="001B06AA" w:rsidRPr="00822818" w:rsidRDefault="001B06AA" w:rsidP="001B06AA">
            <w:pPr>
              <w:pStyle w:val="NoSpacing"/>
              <w:jc w:val="both"/>
              <w:rPr>
                <w:rFonts w:ascii="Times New Roman" w:hAnsi="Times New Roman" w:cs="Times New Roman"/>
                <w:lang w:val="en-US"/>
              </w:rPr>
            </w:pPr>
            <w:r w:rsidRPr="00822818">
              <w:rPr>
                <w:rFonts w:ascii="Times New Roman" w:hAnsi="Times New Roman" w:cs="Times New Roman"/>
                <w:b/>
                <w:bCs/>
                <w:lang w:val="en-US"/>
              </w:rPr>
              <w:t>3.1.</w:t>
            </w:r>
            <w:r w:rsidRPr="00822818">
              <w:rPr>
                <w:rFonts w:ascii="Times New Roman" w:hAnsi="Times New Roman" w:cs="Times New Roman"/>
                <w:lang w:val="en-US"/>
              </w:rPr>
              <w:t xml:space="preserve"> All taxes and fees levied on the territory of the Russian Federation (or any other country) arising from the receipt by persons of the Remuneration envisaged by this Agreement and/or separate Agreements will be paid by the Editor-in-Chief and other recipients independently and at their own expense, and taxes and fees charged in the territory of the Publisher and concerning the Publisher will be paid by the Publisher.</w:t>
            </w:r>
          </w:p>
          <w:p w14:paraId="34DD45BD" w14:textId="77777777" w:rsidR="001B06AA" w:rsidRDefault="001B06AA" w:rsidP="00B01883">
            <w:pPr>
              <w:pStyle w:val="NoSpacing"/>
              <w:jc w:val="both"/>
              <w:rPr>
                <w:rFonts w:ascii="Times New Roman" w:hAnsi="Times New Roman" w:cs="Times New Roman"/>
                <w:lang w:val="en-US"/>
              </w:rPr>
            </w:pPr>
            <w:r w:rsidRPr="00822818">
              <w:rPr>
                <w:rFonts w:ascii="Times New Roman" w:hAnsi="Times New Roman" w:cs="Times New Roman"/>
                <w:lang w:val="en-US"/>
              </w:rPr>
              <w:t>The recipients of the Remuneration are solely responsible for the timely and full payment of these taxes and fees.</w:t>
            </w:r>
          </w:p>
          <w:p w14:paraId="27C92E24" w14:textId="77777777" w:rsidR="001B06AA" w:rsidRPr="00093992" w:rsidRDefault="001B06AA" w:rsidP="001B06AA">
            <w:pPr>
              <w:pStyle w:val="NoSpacing"/>
              <w:jc w:val="both"/>
              <w:rPr>
                <w:rFonts w:ascii="Times New Roman" w:hAnsi="Times New Roman" w:cs="Times New Roman"/>
                <w:lang w:val="en-US"/>
              </w:rPr>
            </w:pPr>
            <w:r w:rsidRPr="00822818">
              <w:rPr>
                <w:rFonts w:ascii="Times New Roman" w:hAnsi="Times New Roman" w:cs="Times New Roman"/>
                <w:b/>
                <w:bCs/>
                <w:lang w:val="en-US"/>
              </w:rPr>
              <w:t>3.2.</w:t>
            </w:r>
            <w:r w:rsidRPr="00822818">
              <w:rPr>
                <w:rFonts w:ascii="Times New Roman" w:hAnsi="Times New Roman" w:cs="Times New Roman"/>
                <w:lang w:val="en-US"/>
              </w:rPr>
              <w:t xml:space="preserve"> This Agreement enters into force from the moment it is signed by the Parties and is valid starting from the first issue of </w:t>
            </w:r>
            <w:r w:rsidRPr="00093992">
              <w:rPr>
                <w:rFonts w:ascii="Times New Roman" w:hAnsi="Times New Roman" w:cs="Times New Roman"/>
                <w:lang w:val="en-US"/>
              </w:rPr>
              <w:t>the Journal of 202</w:t>
            </w:r>
            <w:r w:rsidR="004747BB">
              <w:rPr>
                <w:rFonts w:ascii="Times New Roman" w:hAnsi="Times New Roman" w:cs="Times New Roman"/>
                <w:lang w:val="en-US"/>
              </w:rPr>
              <w:t>3</w:t>
            </w:r>
            <w:r w:rsidRPr="00093992">
              <w:rPr>
                <w:rFonts w:ascii="Times New Roman" w:hAnsi="Times New Roman" w:cs="Times New Roman"/>
                <w:lang w:val="en-US"/>
              </w:rPr>
              <w:t xml:space="preserve"> </w:t>
            </w:r>
            <w:r w:rsidR="00892DE4">
              <w:rPr>
                <w:rFonts w:ascii="Times New Roman" w:hAnsi="Times New Roman" w:cs="Times New Roman"/>
                <w:lang w:val="en-US"/>
              </w:rPr>
              <w:t xml:space="preserve">until 2029 </w:t>
            </w:r>
            <w:r w:rsidRPr="00093992">
              <w:rPr>
                <w:rFonts w:ascii="Times New Roman" w:hAnsi="Times New Roman" w:cs="Times New Roman"/>
                <w:lang w:val="en-US"/>
              </w:rPr>
              <w:t>provided the Publisher has an ACC</w:t>
            </w:r>
            <w:r w:rsidR="002E5BBA">
              <w:rPr>
                <w:rFonts w:ascii="Times New Roman" w:hAnsi="Times New Roman" w:cs="Times New Roman"/>
                <w:lang w:val="en-US"/>
              </w:rPr>
              <w:t xml:space="preserve"> for the corresponding</w:t>
            </w:r>
            <w:r w:rsidR="008A0560">
              <w:rPr>
                <w:rFonts w:ascii="Times New Roman" w:hAnsi="Times New Roman" w:cs="Times New Roman"/>
                <w:lang w:val="en-US"/>
              </w:rPr>
              <w:t xml:space="preserve"> year</w:t>
            </w:r>
            <w:r w:rsidRPr="00093992">
              <w:rPr>
                <w:rFonts w:ascii="Times New Roman" w:hAnsi="Times New Roman" w:cs="Times New Roman"/>
                <w:lang w:val="en-US"/>
              </w:rPr>
              <w:t xml:space="preserve"> of the Journal’s publication or until the Parties additionally agree otherwise.</w:t>
            </w:r>
          </w:p>
          <w:p w14:paraId="6BFBE3AE" w14:textId="77777777" w:rsidR="001B06AA" w:rsidRDefault="001B06AA" w:rsidP="001B06AA">
            <w:pPr>
              <w:pStyle w:val="NoSpacing"/>
              <w:jc w:val="both"/>
              <w:rPr>
                <w:rFonts w:ascii="Times New Roman" w:hAnsi="Times New Roman" w:cs="Times New Roman"/>
                <w:lang w:val="en-US"/>
              </w:rPr>
            </w:pPr>
            <w:r w:rsidRPr="00093992">
              <w:rPr>
                <w:rFonts w:ascii="Times New Roman" w:hAnsi="Times New Roman" w:cs="Times New Roman"/>
                <w:b/>
                <w:bCs/>
                <w:lang w:val="en-US"/>
              </w:rPr>
              <w:t>3.3.</w:t>
            </w:r>
            <w:r w:rsidRPr="00093992">
              <w:rPr>
                <w:rFonts w:ascii="Times New Roman" w:hAnsi="Times New Roman" w:cs="Times New Roman"/>
                <w:lang w:val="en-US"/>
              </w:rPr>
              <w:t xml:space="preserve"> Execution of this Agreement by the Publisher may be suspended (until the grounds for suspension are eliminated) or terminated by the</w:t>
            </w:r>
            <w:r w:rsidRPr="00822818">
              <w:rPr>
                <w:rFonts w:ascii="Times New Roman" w:hAnsi="Times New Roman" w:cs="Times New Roman"/>
                <w:lang w:val="en-US"/>
              </w:rPr>
              <w:t xml:space="preserve"> Publisher unilaterally</w:t>
            </w:r>
            <w:r w:rsidR="0080587F">
              <w:rPr>
                <w:rFonts w:ascii="Times New Roman" w:hAnsi="Times New Roman" w:cs="Times New Roman"/>
                <w:lang w:val="en-US"/>
              </w:rPr>
              <w:t xml:space="preserve"> in cases</w:t>
            </w:r>
            <w:r w:rsidRPr="00822818">
              <w:rPr>
                <w:rFonts w:ascii="Times New Roman" w:hAnsi="Times New Roman" w:cs="Times New Roman"/>
                <w:lang w:val="en-US"/>
              </w:rPr>
              <w:t xml:space="preserve"> if:</w:t>
            </w:r>
          </w:p>
          <w:p w14:paraId="395A8ACA" w14:textId="77777777" w:rsidR="005D5E0A" w:rsidRPr="00822818" w:rsidRDefault="005D5E0A" w:rsidP="001B06AA">
            <w:pPr>
              <w:pStyle w:val="NoSpacing"/>
              <w:jc w:val="both"/>
              <w:rPr>
                <w:rFonts w:ascii="Times New Roman" w:hAnsi="Times New Roman" w:cs="Times New Roman"/>
                <w:lang w:val="en-US"/>
              </w:rPr>
            </w:pPr>
          </w:p>
          <w:p w14:paraId="618B3588" w14:textId="77777777" w:rsidR="001B06AA" w:rsidRPr="00822818" w:rsidRDefault="001B06AA" w:rsidP="001B06AA">
            <w:pPr>
              <w:pStyle w:val="NoSpacing"/>
              <w:ind w:left="178"/>
              <w:jc w:val="both"/>
              <w:rPr>
                <w:rFonts w:ascii="Times New Roman" w:hAnsi="Times New Roman" w:cs="Times New Roman"/>
                <w:lang w:val="en-US"/>
              </w:rPr>
            </w:pPr>
            <w:r w:rsidRPr="00822818">
              <w:rPr>
                <w:rFonts w:ascii="Times New Roman" w:hAnsi="Times New Roman" w:cs="Times New Roman"/>
                <w:lang w:val="en-US"/>
              </w:rPr>
              <w:t>- publication of the Journal is terminated by the Publisher (due to any reason);</w:t>
            </w:r>
          </w:p>
          <w:p w14:paraId="34918D8E" w14:textId="77777777" w:rsidR="001B06AA" w:rsidRPr="00822818" w:rsidRDefault="001B06AA" w:rsidP="001B06AA">
            <w:pPr>
              <w:pStyle w:val="NoSpacing"/>
              <w:ind w:left="178"/>
              <w:jc w:val="both"/>
              <w:rPr>
                <w:rFonts w:ascii="Times New Roman" w:hAnsi="Times New Roman" w:cs="Times New Roman"/>
                <w:lang w:val="en-US"/>
              </w:rPr>
            </w:pPr>
            <w:r w:rsidRPr="00822818">
              <w:rPr>
                <w:rFonts w:ascii="Times New Roman" w:hAnsi="Times New Roman" w:cs="Times New Roman"/>
                <w:lang w:val="en-US"/>
              </w:rPr>
              <w:t xml:space="preserve">- </w:t>
            </w:r>
            <w:r w:rsidR="00A56D9F">
              <w:rPr>
                <w:rFonts w:ascii="Times New Roman" w:hAnsi="Times New Roman" w:cs="Times New Roman"/>
                <w:lang w:val="en-US"/>
              </w:rPr>
              <w:t>t</w:t>
            </w:r>
            <w:r w:rsidRPr="00822818">
              <w:rPr>
                <w:rFonts w:ascii="Times New Roman" w:hAnsi="Times New Roman" w:cs="Times New Roman"/>
                <w:lang w:val="en-US"/>
              </w:rPr>
              <w:t xml:space="preserve">he Publisher and the Editor-in-Chief of the Journal did not sign (early terminated) </w:t>
            </w:r>
            <w:r>
              <w:rPr>
                <w:rFonts w:ascii="Times New Roman" w:hAnsi="Times New Roman" w:cs="Times New Roman"/>
                <w:lang w:val="en-US"/>
              </w:rPr>
              <w:t xml:space="preserve">the </w:t>
            </w:r>
            <w:r w:rsidRPr="00822818">
              <w:rPr>
                <w:rFonts w:ascii="Times New Roman" w:hAnsi="Times New Roman" w:cs="Times New Roman"/>
                <w:lang w:val="en-US"/>
              </w:rPr>
              <w:t>ACC for the corresponding Publishing Year and/or</w:t>
            </w:r>
          </w:p>
          <w:p w14:paraId="4EF050AF" w14:textId="77777777" w:rsidR="001B06AA" w:rsidRPr="00822818" w:rsidRDefault="001B06AA" w:rsidP="001B06AA">
            <w:pPr>
              <w:pStyle w:val="NoSpacing"/>
              <w:ind w:left="178"/>
              <w:jc w:val="both"/>
              <w:rPr>
                <w:rFonts w:ascii="Times New Roman" w:hAnsi="Times New Roman" w:cs="Times New Roman"/>
                <w:lang w:val="en-US"/>
              </w:rPr>
            </w:pPr>
            <w:r w:rsidRPr="00822818">
              <w:rPr>
                <w:rFonts w:ascii="Times New Roman" w:hAnsi="Times New Roman" w:cs="Times New Roman"/>
                <w:lang w:val="en-US"/>
              </w:rPr>
              <w:t>-</w:t>
            </w:r>
            <w:r w:rsidR="008A1A23">
              <w:rPr>
                <w:rFonts w:ascii="Times New Roman" w:hAnsi="Times New Roman" w:cs="Times New Roman"/>
                <w:lang w:val="en-US"/>
              </w:rPr>
              <w:t xml:space="preserve"> t</w:t>
            </w:r>
            <w:r w:rsidRPr="00822818">
              <w:rPr>
                <w:rFonts w:ascii="Times New Roman" w:hAnsi="Times New Roman" w:cs="Times New Roman"/>
                <w:lang w:val="en-US"/>
              </w:rPr>
              <w:t>he Editor-in-Chief did not submit the Journal’s Development Plan and the Annual Results Report prepared in accordance with the terms of this Agreement and ACC or</w:t>
            </w:r>
          </w:p>
          <w:p w14:paraId="74542A14" w14:textId="77777777" w:rsidR="001B06AA" w:rsidRDefault="001B06AA" w:rsidP="001B06AA">
            <w:pPr>
              <w:pStyle w:val="NoSpacing"/>
              <w:ind w:left="178"/>
              <w:jc w:val="both"/>
              <w:rPr>
                <w:rFonts w:ascii="Times New Roman" w:hAnsi="Times New Roman" w:cs="Times New Roman"/>
                <w:lang w:val="en-US"/>
              </w:rPr>
            </w:pPr>
            <w:r w:rsidRPr="00822818">
              <w:rPr>
                <w:rFonts w:ascii="Times New Roman" w:hAnsi="Times New Roman" w:cs="Times New Roman"/>
                <w:lang w:val="en-US"/>
              </w:rPr>
              <w:t xml:space="preserve">- </w:t>
            </w:r>
            <w:r w:rsidR="00A56D9F">
              <w:rPr>
                <w:rFonts w:ascii="Times New Roman" w:hAnsi="Times New Roman" w:cs="Times New Roman"/>
                <w:lang w:val="en-US"/>
              </w:rPr>
              <w:t>t</w:t>
            </w:r>
            <w:r w:rsidRPr="00822818">
              <w:rPr>
                <w:rFonts w:ascii="Times New Roman" w:hAnsi="Times New Roman" w:cs="Times New Roman"/>
                <w:lang w:val="en-US"/>
              </w:rPr>
              <w:t xml:space="preserve">he Editor-in-Chief, when performing </w:t>
            </w:r>
            <w:r>
              <w:rPr>
                <w:rFonts w:ascii="Times New Roman" w:hAnsi="Times New Roman" w:cs="Times New Roman"/>
                <w:lang w:val="en-US"/>
              </w:rPr>
              <w:t xml:space="preserve">the </w:t>
            </w:r>
            <w:r w:rsidRPr="00822818">
              <w:rPr>
                <w:rFonts w:ascii="Times New Roman" w:hAnsi="Times New Roman" w:cs="Times New Roman"/>
                <w:lang w:val="en-US"/>
              </w:rPr>
              <w:t xml:space="preserve">ACC, systematically violates (not fulfills) the terms of </w:t>
            </w:r>
            <w:r>
              <w:rPr>
                <w:rFonts w:ascii="Times New Roman" w:hAnsi="Times New Roman" w:cs="Times New Roman"/>
                <w:lang w:val="en-US"/>
              </w:rPr>
              <w:t xml:space="preserve">the </w:t>
            </w:r>
            <w:r w:rsidRPr="00822818">
              <w:rPr>
                <w:rFonts w:ascii="Times New Roman" w:hAnsi="Times New Roman" w:cs="Times New Roman"/>
                <w:lang w:val="en-US"/>
              </w:rPr>
              <w:t>ACC and this Agreement.</w:t>
            </w:r>
          </w:p>
          <w:p w14:paraId="5BDF3FAB" w14:textId="77777777" w:rsidR="001B06AA" w:rsidRPr="00822818" w:rsidRDefault="001B06AA" w:rsidP="001B06AA">
            <w:pPr>
              <w:pStyle w:val="NoSpacing"/>
              <w:jc w:val="both"/>
              <w:rPr>
                <w:rFonts w:ascii="Times New Roman" w:hAnsi="Times New Roman" w:cs="Times New Roman"/>
                <w:lang w:val="en-US"/>
              </w:rPr>
            </w:pPr>
            <w:r w:rsidRPr="00822818">
              <w:rPr>
                <w:rFonts w:ascii="Times New Roman" w:hAnsi="Times New Roman" w:cs="Times New Roman"/>
                <w:b/>
                <w:bCs/>
                <w:lang w:val="en-US"/>
              </w:rPr>
              <w:t>3.4.</w:t>
            </w:r>
            <w:r w:rsidRPr="00822818">
              <w:rPr>
                <w:rFonts w:ascii="Times New Roman" w:hAnsi="Times New Roman" w:cs="Times New Roman"/>
                <w:lang w:val="en-US"/>
              </w:rPr>
              <w:t xml:space="preserve"> The Parties agree that they allow and recognize facsimile reproduction of the text of the Agreement and the signatures of the Parties on this Agreement, on other necessary and obligatory documents to it, or on documents and/or Agreements referred to in this Agreement, using the means of mechanical, electronic, or other copying of a handwritten signature (including affixing a signature by facsimile) and the text of the Agreement, which will have the same force as the original signature of the Party or the original document. Facsimile copies of documents, as well as the handwritten signature of the representatives of the Parties on the Agreement and other documents that are its integral part, using facsimiles </w:t>
            </w:r>
            <w:r w:rsidR="00F22CB1">
              <w:rPr>
                <w:rFonts w:ascii="Times New Roman" w:hAnsi="Times New Roman" w:cs="Times New Roman"/>
                <w:lang w:val="en-US"/>
              </w:rPr>
              <w:t>sha</w:t>
            </w:r>
            <w:r w:rsidRPr="00822818">
              <w:rPr>
                <w:rFonts w:ascii="Times New Roman" w:hAnsi="Times New Roman" w:cs="Times New Roman"/>
                <w:lang w:val="en-US"/>
              </w:rPr>
              <w:t xml:space="preserve">ll be considered valid and </w:t>
            </w:r>
            <w:r w:rsidR="00F22CB1">
              <w:rPr>
                <w:rFonts w:ascii="Times New Roman" w:hAnsi="Times New Roman" w:cs="Times New Roman"/>
                <w:lang w:val="en-US"/>
              </w:rPr>
              <w:t xml:space="preserve">shall </w:t>
            </w:r>
            <w:r w:rsidRPr="00822818">
              <w:rPr>
                <w:rFonts w:ascii="Times New Roman" w:hAnsi="Times New Roman" w:cs="Times New Roman"/>
                <w:lang w:val="en-US"/>
              </w:rPr>
              <w:t>have equal legal force along with the original documents.</w:t>
            </w:r>
          </w:p>
          <w:p w14:paraId="1E9A6D72" w14:textId="77777777" w:rsidR="001B06AA" w:rsidRDefault="001B06AA" w:rsidP="001B06AA">
            <w:pPr>
              <w:pStyle w:val="NoSpacing"/>
              <w:ind w:left="178"/>
              <w:jc w:val="both"/>
              <w:rPr>
                <w:rFonts w:ascii="Times New Roman" w:hAnsi="Times New Roman" w:cs="Times New Roman"/>
                <w:lang w:val="en-US"/>
              </w:rPr>
            </w:pPr>
          </w:p>
          <w:p w14:paraId="25657E97" w14:textId="77777777" w:rsidR="001B06AA" w:rsidRPr="00822818" w:rsidRDefault="001B06AA" w:rsidP="001B06AA">
            <w:pPr>
              <w:pStyle w:val="NoSpacing"/>
              <w:ind w:left="178"/>
              <w:jc w:val="both"/>
              <w:rPr>
                <w:rFonts w:ascii="Times New Roman" w:hAnsi="Times New Roman" w:cs="Times New Roman"/>
                <w:lang w:val="en-US"/>
              </w:rPr>
            </w:pPr>
          </w:p>
          <w:p w14:paraId="41B627F8" w14:textId="77777777" w:rsidR="003A03FF" w:rsidRDefault="003A03FF" w:rsidP="001B06AA">
            <w:pPr>
              <w:pStyle w:val="NoSpacing"/>
              <w:jc w:val="both"/>
              <w:rPr>
                <w:rFonts w:ascii="Times New Roman" w:hAnsi="Times New Roman" w:cs="Times New Roman"/>
                <w:b/>
                <w:bCs/>
                <w:lang w:val="en-US"/>
              </w:rPr>
            </w:pPr>
          </w:p>
          <w:p w14:paraId="04282904" w14:textId="77777777" w:rsidR="001B06AA" w:rsidRPr="00822818" w:rsidRDefault="001B06AA" w:rsidP="001B06AA">
            <w:pPr>
              <w:pStyle w:val="NoSpacing"/>
              <w:jc w:val="both"/>
              <w:rPr>
                <w:rFonts w:ascii="Times New Roman" w:hAnsi="Times New Roman" w:cs="Times New Roman"/>
                <w:lang w:val="en-US"/>
              </w:rPr>
            </w:pPr>
            <w:r w:rsidRPr="00822818">
              <w:rPr>
                <w:rFonts w:ascii="Times New Roman" w:hAnsi="Times New Roman" w:cs="Times New Roman"/>
                <w:b/>
                <w:bCs/>
                <w:lang w:val="en-US"/>
              </w:rPr>
              <w:t>3.5.</w:t>
            </w:r>
            <w:r w:rsidRPr="00822818">
              <w:rPr>
                <w:rFonts w:ascii="Times New Roman" w:hAnsi="Times New Roman" w:cs="Times New Roman"/>
                <w:lang w:val="en-US"/>
              </w:rPr>
              <w:t xml:space="preserve"> Any changes and/or additions to this Agreement are valid provided that they are made in writing and signed by the Parties or duly authorized representatives of the Parties, including in the manner provided for in clause 3.4. hereof.</w:t>
            </w:r>
          </w:p>
          <w:p w14:paraId="13BA42B7" w14:textId="77777777" w:rsidR="001B06AA" w:rsidRDefault="001B06AA" w:rsidP="001B06AA">
            <w:pPr>
              <w:pStyle w:val="NoSpacing"/>
              <w:jc w:val="both"/>
              <w:rPr>
                <w:ins w:id="7" w:author="Pochivalova" w:date="2023-10-06T12:56:00Z"/>
                <w:rFonts w:ascii="Times New Roman" w:hAnsi="Times New Roman" w:cs="Times New Roman"/>
                <w:lang w:val="en-US"/>
              </w:rPr>
            </w:pPr>
          </w:p>
          <w:p w14:paraId="6B9E2C29" w14:textId="77777777" w:rsidR="001B06AA" w:rsidRPr="00822818" w:rsidRDefault="001B06AA" w:rsidP="001B06AA">
            <w:pPr>
              <w:pStyle w:val="NoSpacing"/>
              <w:jc w:val="both"/>
              <w:rPr>
                <w:rFonts w:ascii="Times New Roman" w:hAnsi="Times New Roman" w:cs="Times New Roman"/>
                <w:lang w:val="en-US"/>
              </w:rPr>
            </w:pPr>
            <w:r w:rsidRPr="00822818">
              <w:rPr>
                <w:rFonts w:ascii="Times New Roman" w:hAnsi="Times New Roman" w:cs="Times New Roman"/>
                <w:b/>
                <w:bCs/>
                <w:lang w:val="en-US"/>
              </w:rPr>
              <w:t>3.6.</w:t>
            </w:r>
            <w:r w:rsidRPr="00822818">
              <w:rPr>
                <w:rFonts w:ascii="Times New Roman" w:hAnsi="Times New Roman" w:cs="Times New Roman"/>
                <w:lang w:val="en-US"/>
              </w:rPr>
              <w:t xml:space="preserve"> The Parties agree that the exchange of all correspondence between the Parties under this Agreement shall be carried out in writing.</w:t>
            </w:r>
          </w:p>
          <w:p w14:paraId="2E111E40" w14:textId="77777777" w:rsidR="001B06AA" w:rsidRPr="00822818" w:rsidRDefault="001B06AA" w:rsidP="001B06AA">
            <w:pPr>
              <w:pStyle w:val="NoSpacing"/>
              <w:jc w:val="both"/>
              <w:rPr>
                <w:rFonts w:ascii="Times New Roman" w:hAnsi="Times New Roman" w:cs="Times New Roman"/>
                <w:lang w:val="en-US"/>
              </w:rPr>
            </w:pPr>
          </w:p>
          <w:p w14:paraId="61C252BE" w14:textId="77777777" w:rsidR="001B06AA" w:rsidRPr="00822818" w:rsidRDefault="001B06AA" w:rsidP="001B06AA">
            <w:pPr>
              <w:pStyle w:val="NoSpacing"/>
              <w:ind w:right="141"/>
              <w:jc w:val="both"/>
              <w:rPr>
                <w:rFonts w:ascii="Times New Roman" w:hAnsi="Times New Roman" w:cs="Times New Roman"/>
                <w:lang w:val="en-US"/>
              </w:rPr>
            </w:pPr>
            <w:r w:rsidRPr="00822818">
              <w:rPr>
                <w:rFonts w:ascii="Times New Roman" w:hAnsi="Times New Roman" w:cs="Times New Roman"/>
                <w:b/>
                <w:bCs/>
                <w:lang w:val="en-US"/>
              </w:rPr>
              <w:t>3.7.</w:t>
            </w:r>
            <w:r w:rsidRPr="00822818">
              <w:rPr>
                <w:rFonts w:ascii="Times New Roman" w:hAnsi="Times New Roman" w:cs="Times New Roman"/>
                <w:lang w:val="en-US"/>
              </w:rPr>
              <w:t xml:space="preserve"> The Parties agree that they must cooperate without taking action that could interfere with the purpose of this Agreement. Any disputes, disagreements, or claims arising from/or related to this Agreement, including those relating to its execution, violation, termination, or invalidity, must be settled by the Parties through negotiations; if the Parties fail to reach an agreement, the</w:t>
            </w:r>
            <w:r>
              <w:rPr>
                <w:rFonts w:ascii="Times New Roman" w:hAnsi="Times New Roman" w:cs="Times New Roman"/>
                <w:lang w:val="en-US"/>
              </w:rPr>
              <w:t xml:space="preserve"> dispute</w:t>
            </w:r>
            <w:r w:rsidRPr="00822818">
              <w:rPr>
                <w:rFonts w:ascii="Times New Roman" w:hAnsi="Times New Roman" w:cs="Times New Roman"/>
                <w:lang w:val="en-US"/>
              </w:rPr>
              <w:t xml:space="preserve"> must be settled in court in accordance with the terms of the ACC.</w:t>
            </w:r>
          </w:p>
          <w:p w14:paraId="17B75FDF" w14:textId="77777777" w:rsidR="008712F3" w:rsidRDefault="008712F3" w:rsidP="001B06AA">
            <w:pPr>
              <w:pStyle w:val="NoSpacing"/>
              <w:jc w:val="both"/>
              <w:rPr>
                <w:rFonts w:ascii="Times New Roman" w:hAnsi="Times New Roman" w:cs="Times New Roman"/>
                <w:b/>
                <w:bCs/>
                <w:lang w:val="en-US"/>
              </w:rPr>
            </w:pPr>
          </w:p>
          <w:p w14:paraId="2FADBB5D" w14:textId="3868977C" w:rsidR="001B06AA" w:rsidRPr="00822818" w:rsidRDefault="001B06AA" w:rsidP="001B06AA">
            <w:pPr>
              <w:pStyle w:val="NoSpacing"/>
              <w:jc w:val="both"/>
              <w:rPr>
                <w:rFonts w:ascii="Times New Roman" w:hAnsi="Times New Roman" w:cs="Times New Roman"/>
                <w:lang w:val="en-US"/>
              </w:rPr>
            </w:pPr>
            <w:r w:rsidRPr="00822818">
              <w:rPr>
                <w:rFonts w:ascii="Times New Roman" w:hAnsi="Times New Roman" w:cs="Times New Roman"/>
                <w:b/>
                <w:bCs/>
                <w:lang w:val="en-US"/>
              </w:rPr>
              <w:t>3.8.</w:t>
            </w:r>
            <w:r w:rsidRPr="00822818">
              <w:rPr>
                <w:rFonts w:ascii="Times New Roman" w:hAnsi="Times New Roman" w:cs="Times New Roman"/>
                <w:lang w:val="en-US"/>
              </w:rPr>
              <w:t xml:space="preserve"> This Agreement is an integral part of </w:t>
            </w:r>
            <w:r w:rsidR="00544A9C">
              <w:rPr>
                <w:rFonts w:ascii="Times New Roman" w:hAnsi="Times New Roman" w:cs="Times New Roman"/>
                <w:lang w:val="en-US"/>
              </w:rPr>
              <w:t xml:space="preserve">the </w:t>
            </w:r>
            <w:r w:rsidRPr="00822818">
              <w:rPr>
                <w:rFonts w:ascii="Times New Roman" w:hAnsi="Times New Roman" w:cs="Times New Roman"/>
                <w:lang w:val="en-US"/>
              </w:rPr>
              <w:t xml:space="preserve">ACC, concluded on ______________ 202_, drawn up in Russian and English, in </w:t>
            </w:r>
            <w:r w:rsidR="003B16EE">
              <w:rPr>
                <w:rFonts w:ascii="Times New Roman" w:hAnsi="Times New Roman" w:cs="Times New Roman"/>
                <w:lang w:val="en-US"/>
              </w:rPr>
              <w:t>2</w:t>
            </w:r>
            <w:r w:rsidRPr="00822818">
              <w:rPr>
                <w:rFonts w:ascii="Times New Roman" w:hAnsi="Times New Roman" w:cs="Times New Roman"/>
                <w:lang w:val="en-US"/>
              </w:rPr>
              <w:t xml:space="preserve"> copies of equal legal force.</w:t>
            </w:r>
          </w:p>
          <w:p w14:paraId="36F9BDF3" w14:textId="77777777" w:rsidR="001B06AA" w:rsidRDefault="001B06AA" w:rsidP="001B06AA">
            <w:pPr>
              <w:pStyle w:val="NoSpacing"/>
              <w:jc w:val="both"/>
              <w:rPr>
                <w:rFonts w:ascii="Times New Roman" w:hAnsi="Times New Roman" w:cs="Times New Roman"/>
                <w:sz w:val="24"/>
                <w:szCs w:val="24"/>
                <w:lang w:val="en-US"/>
              </w:rPr>
            </w:pPr>
          </w:p>
          <w:p w14:paraId="25F8D19F" w14:textId="77777777" w:rsidR="003A03FF" w:rsidRDefault="003A03FF" w:rsidP="001B06AA">
            <w:pPr>
              <w:pStyle w:val="NoSpacing"/>
              <w:jc w:val="both"/>
              <w:rPr>
                <w:rFonts w:ascii="Times New Roman" w:hAnsi="Times New Roman" w:cs="Times New Roman"/>
                <w:sz w:val="24"/>
                <w:szCs w:val="24"/>
                <w:lang w:val="en-US"/>
              </w:rPr>
            </w:pPr>
          </w:p>
          <w:p w14:paraId="2E338667" w14:textId="77777777" w:rsidR="0007087E" w:rsidRDefault="0007087E" w:rsidP="001B06AA">
            <w:pPr>
              <w:pStyle w:val="NoSpacing"/>
              <w:jc w:val="both"/>
              <w:rPr>
                <w:rFonts w:ascii="Times New Roman" w:hAnsi="Times New Roman" w:cs="Times New Roman"/>
                <w:sz w:val="24"/>
                <w:szCs w:val="24"/>
                <w:lang w:val="en-US"/>
              </w:rPr>
            </w:pPr>
          </w:p>
          <w:p w14:paraId="2111C83C" w14:textId="77777777" w:rsidR="0007087E" w:rsidRDefault="0007087E" w:rsidP="001B06AA">
            <w:pPr>
              <w:pStyle w:val="NoSpacing"/>
              <w:jc w:val="both"/>
              <w:rPr>
                <w:rFonts w:ascii="Times New Roman" w:hAnsi="Times New Roman" w:cs="Times New Roman"/>
                <w:sz w:val="24"/>
                <w:szCs w:val="24"/>
                <w:lang w:val="en-US"/>
              </w:rPr>
            </w:pPr>
          </w:p>
          <w:p w14:paraId="4B015F64" w14:textId="77777777" w:rsidR="00107396" w:rsidRDefault="00107396" w:rsidP="001B06AA">
            <w:pPr>
              <w:pStyle w:val="NoSpacing"/>
              <w:jc w:val="both"/>
              <w:rPr>
                <w:rFonts w:ascii="Times New Roman" w:hAnsi="Times New Roman" w:cs="Times New Roman"/>
                <w:sz w:val="24"/>
                <w:szCs w:val="24"/>
                <w:lang w:val="en-US"/>
              </w:rPr>
            </w:pPr>
          </w:p>
          <w:p w14:paraId="5F558AD7" w14:textId="77777777" w:rsidR="00107396" w:rsidRDefault="00107396" w:rsidP="001B06AA">
            <w:pPr>
              <w:pStyle w:val="NoSpacing"/>
              <w:jc w:val="both"/>
              <w:rPr>
                <w:rFonts w:ascii="Times New Roman" w:hAnsi="Times New Roman" w:cs="Times New Roman"/>
                <w:sz w:val="24"/>
                <w:szCs w:val="24"/>
                <w:lang w:val="en-US"/>
              </w:rPr>
            </w:pPr>
          </w:p>
          <w:p w14:paraId="26D32688" w14:textId="77777777" w:rsidR="00107396" w:rsidRPr="00C463E9" w:rsidRDefault="00107396" w:rsidP="001B06AA">
            <w:pPr>
              <w:pStyle w:val="NoSpacing"/>
              <w:jc w:val="both"/>
              <w:rPr>
                <w:rFonts w:ascii="Times New Roman" w:hAnsi="Times New Roman" w:cs="Times New Roman"/>
                <w:sz w:val="24"/>
                <w:szCs w:val="24"/>
                <w:lang w:val="en-US"/>
              </w:rPr>
            </w:pPr>
          </w:p>
          <w:p w14:paraId="558E7908" w14:textId="77777777" w:rsidR="001B06AA" w:rsidRPr="00C463E9" w:rsidRDefault="001B06AA" w:rsidP="001B06AA">
            <w:pPr>
              <w:pStyle w:val="NoSpacing"/>
              <w:jc w:val="center"/>
              <w:rPr>
                <w:rFonts w:ascii="Times New Roman" w:hAnsi="Times New Roman" w:cs="Times New Roman"/>
                <w:b/>
                <w:bCs/>
                <w:sz w:val="24"/>
                <w:szCs w:val="24"/>
                <w:u w:val="single"/>
                <w:lang w:val="en-US"/>
              </w:rPr>
            </w:pPr>
            <w:r w:rsidRPr="00C463E9">
              <w:rPr>
                <w:rFonts w:ascii="Times New Roman" w:hAnsi="Times New Roman" w:cs="Times New Roman"/>
                <w:b/>
                <w:bCs/>
                <w:sz w:val="24"/>
                <w:szCs w:val="24"/>
                <w:u w:val="single"/>
                <w:lang w:val="en-US"/>
              </w:rPr>
              <w:t>4. SIGNATURES OF THE PARTIES</w:t>
            </w:r>
          </w:p>
          <w:p w14:paraId="55C6118E" w14:textId="77777777" w:rsidR="001B06AA" w:rsidRPr="00C463E9" w:rsidRDefault="001B06AA" w:rsidP="001B06AA">
            <w:pPr>
              <w:pStyle w:val="NoSpacing"/>
              <w:jc w:val="center"/>
              <w:rPr>
                <w:rFonts w:ascii="Times New Roman" w:hAnsi="Times New Roman" w:cs="Times New Roman"/>
                <w:b/>
                <w:bCs/>
                <w:sz w:val="24"/>
                <w:szCs w:val="24"/>
                <w:u w:val="single"/>
                <w:lang w:val="en-US"/>
              </w:rPr>
            </w:pPr>
          </w:p>
          <w:tbl>
            <w:tblPr>
              <w:tblStyle w:val="TableGrid"/>
              <w:tblW w:w="0" w:type="auto"/>
              <w:tblLook w:val="04A0" w:firstRow="1" w:lastRow="0" w:firstColumn="1" w:lastColumn="0" w:noHBand="0" w:noVBand="1"/>
            </w:tblPr>
            <w:tblGrid>
              <w:gridCol w:w="2081"/>
              <w:gridCol w:w="2081"/>
            </w:tblGrid>
            <w:tr w:rsidR="001B06AA" w:rsidRPr="00C463E9" w14:paraId="4E83155D" w14:textId="77777777" w:rsidTr="0007087E">
              <w:tc>
                <w:tcPr>
                  <w:tcW w:w="2081" w:type="dxa"/>
                </w:tcPr>
                <w:p w14:paraId="2A9C52C6" w14:textId="77777777" w:rsidR="001B06AA" w:rsidRPr="00C463E9" w:rsidRDefault="001B06AA" w:rsidP="001B06AA">
                  <w:pPr>
                    <w:pStyle w:val="NoSpacing"/>
                    <w:jc w:val="both"/>
                    <w:rPr>
                      <w:rFonts w:ascii="Times New Roman" w:hAnsi="Times New Roman" w:cs="Times New Roman"/>
                      <w:b/>
                      <w:bCs/>
                      <w:sz w:val="24"/>
                      <w:szCs w:val="24"/>
                      <w:lang w:val="en-US"/>
                    </w:rPr>
                  </w:pPr>
                  <w:r w:rsidRPr="00C463E9">
                    <w:rPr>
                      <w:rFonts w:ascii="Times New Roman" w:hAnsi="Times New Roman" w:cs="Times New Roman"/>
                      <w:b/>
                      <w:bCs/>
                      <w:sz w:val="24"/>
                      <w:szCs w:val="24"/>
                      <w:lang w:val="en-US"/>
                    </w:rPr>
                    <w:t>Editor-in-Chief of the Journal:</w:t>
                  </w:r>
                </w:p>
                <w:p w14:paraId="4A2035C5" w14:textId="4F457A47" w:rsidR="001B06AA" w:rsidRPr="00C463E9" w:rsidRDefault="0007087E" w:rsidP="001B06AA">
                  <w:pPr>
                    <w:pStyle w:val="NoSpacing"/>
                    <w:jc w:val="both"/>
                    <w:rPr>
                      <w:rFonts w:ascii="Times New Roman" w:hAnsi="Times New Roman" w:cs="Times New Roman"/>
                      <w:sz w:val="24"/>
                      <w:szCs w:val="24"/>
                      <w:lang w:val="en-US"/>
                    </w:rPr>
                  </w:pPr>
                  <w:r>
                    <w:rPr>
                      <w:rFonts w:ascii="Times New Roman" w:hAnsi="Times New Roman" w:cs="Times New Roman"/>
                      <w:b/>
                      <w:noProof/>
                      <w:sz w:val="24"/>
                      <w:szCs w:val="24"/>
                    </w:rPr>
                    <w:drawing>
                      <wp:inline distT="0" distB="0" distL="0" distR="0" wp14:anchorId="3770D7CD" wp14:editId="423B72F9">
                        <wp:extent cx="733425" cy="526886"/>
                        <wp:effectExtent l="0" t="0" r="0" b="0"/>
                        <wp:docPr id="1320710325" name="Picture 1320710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90463" name="Picture 1449390463"/>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1970" cy="533024"/>
                                </a:xfrm>
                                <a:prstGeom prst="rect">
                                  <a:avLst/>
                                </a:prstGeom>
                              </pic:spPr>
                            </pic:pic>
                          </a:graphicData>
                        </a:graphic>
                      </wp:inline>
                    </w:drawing>
                  </w:r>
                </w:p>
                <w:p w14:paraId="50BB971D" w14:textId="77777777" w:rsidR="001B06AA" w:rsidRPr="00C463E9" w:rsidRDefault="001B06AA" w:rsidP="001B06AA">
                  <w:pPr>
                    <w:pStyle w:val="NoSpacing"/>
                    <w:jc w:val="both"/>
                    <w:rPr>
                      <w:rFonts w:ascii="Times New Roman" w:hAnsi="Times New Roman" w:cs="Times New Roman"/>
                      <w:sz w:val="24"/>
                      <w:szCs w:val="24"/>
                      <w:lang w:val="en-US"/>
                    </w:rPr>
                  </w:pPr>
                  <w:r w:rsidRPr="00C463E9">
                    <w:rPr>
                      <w:rFonts w:ascii="Times New Roman" w:hAnsi="Times New Roman" w:cs="Times New Roman"/>
                      <w:sz w:val="24"/>
                      <w:szCs w:val="24"/>
                      <w:lang w:val="en-US"/>
                    </w:rPr>
                    <w:t>_______________</w:t>
                  </w:r>
                </w:p>
                <w:p w14:paraId="47A1177D" w14:textId="77777777" w:rsidR="001B06AA" w:rsidRPr="00C463E9" w:rsidRDefault="002E5D32" w:rsidP="001B06AA">
                  <w:pPr>
                    <w:pStyle w:val="NoSpacing"/>
                    <w:jc w:val="both"/>
                    <w:rPr>
                      <w:rFonts w:ascii="Times New Roman" w:hAnsi="Times New Roman" w:cs="Times New Roman"/>
                      <w:sz w:val="24"/>
                      <w:szCs w:val="24"/>
                      <w:lang w:val="en-US"/>
                    </w:rPr>
                  </w:pPr>
                  <w:r w:rsidRPr="002E5D32">
                    <w:rPr>
                      <w:rFonts w:ascii="Times New Roman" w:hAnsi="Times New Roman" w:cs="Times New Roman"/>
                      <w:sz w:val="24"/>
                      <w:szCs w:val="24"/>
                      <w:lang w:val="en-US"/>
                    </w:rPr>
                    <w:t>RAS Academician</w:t>
                  </w:r>
                  <w:r w:rsidR="001B06AA" w:rsidRPr="00C463E9">
                    <w:rPr>
                      <w:rFonts w:ascii="Times New Roman" w:hAnsi="Times New Roman" w:cs="Times New Roman"/>
                      <w:sz w:val="24"/>
                      <w:szCs w:val="24"/>
                      <w:lang w:val="en-US"/>
                    </w:rPr>
                    <w:t xml:space="preserve"> </w:t>
                  </w:r>
                  <w:r w:rsidR="001B06AA" w:rsidRPr="002E5D32">
                    <w:rPr>
                      <w:rFonts w:ascii="Times New Roman" w:hAnsi="Times New Roman" w:cs="Times New Roman"/>
                      <w:iCs/>
                      <w:sz w:val="24"/>
                      <w:szCs w:val="24"/>
                      <w:lang w:val="en-US"/>
                    </w:rPr>
                    <w:t>Yu.</w:t>
                  </w:r>
                  <w:r w:rsidR="00B2739E" w:rsidRPr="00B2739E">
                    <w:rPr>
                      <w:rFonts w:ascii="Times New Roman" w:hAnsi="Times New Roman" w:cs="Times New Roman"/>
                      <w:iCs/>
                      <w:sz w:val="24"/>
                      <w:szCs w:val="24"/>
                      <w:lang w:val="en-US"/>
                    </w:rPr>
                    <w:t xml:space="preserve"> </w:t>
                  </w:r>
                  <w:r w:rsidR="001B06AA" w:rsidRPr="002E5D32">
                    <w:rPr>
                      <w:rFonts w:ascii="Times New Roman" w:hAnsi="Times New Roman" w:cs="Times New Roman"/>
                      <w:iCs/>
                      <w:sz w:val="24"/>
                      <w:szCs w:val="24"/>
                      <w:lang w:val="en-US"/>
                    </w:rPr>
                    <w:t xml:space="preserve">L. Ershov, </w:t>
                  </w:r>
                </w:p>
              </w:tc>
              <w:tc>
                <w:tcPr>
                  <w:tcW w:w="2081" w:type="dxa"/>
                </w:tcPr>
                <w:p w14:paraId="0A0EFC17" w14:textId="77777777" w:rsidR="001B06AA" w:rsidRPr="00C463E9" w:rsidRDefault="001B06AA" w:rsidP="001B06AA">
                  <w:pPr>
                    <w:pStyle w:val="NoSpacing"/>
                    <w:jc w:val="both"/>
                    <w:rPr>
                      <w:rFonts w:ascii="Times New Roman" w:hAnsi="Times New Roman" w:cs="Times New Roman"/>
                      <w:b/>
                      <w:bCs/>
                      <w:sz w:val="24"/>
                      <w:szCs w:val="24"/>
                      <w:lang w:val="en-US"/>
                    </w:rPr>
                  </w:pPr>
                  <w:r w:rsidRPr="00C463E9">
                    <w:rPr>
                      <w:rFonts w:ascii="Times New Roman" w:hAnsi="Times New Roman" w:cs="Times New Roman"/>
                      <w:b/>
                      <w:bCs/>
                      <w:sz w:val="24"/>
                      <w:szCs w:val="24"/>
                      <w:lang w:val="en-US"/>
                    </w:rPr>
                    <w:t>Publisher:</w:t>
                  </w:r>
                </w:p>
                <w:p w14:paraId="7BE9C47C" w14:textId="77777777" w:rsidR="001B06AA" w:rsidRPr="00C463E9" w:rsidRDefault="001B06AA" w:rsidP="001B06AA">
                  <w:pPr>
                    <w:pStyle w:val="NoSpacing"/>
                    <w:jc w:val="both"/>
                    <w:rPr>
                      <w:rFonts w:ascii="Times New Roman" w:hAnsi="Times New Roman" w:cs="Times New Roman"/>
                      <w:b/>
                      <w:bCs/>
                      <w:sz w:val="24"/>
                      <w:szCs w:val="24"/>
                      <w:lang w:val="en-US"/>
                    </w:rPr>
                  </w:pPr>
                  <w:r w:rsidRPr="00C463E9">
                    <w:rPr>
                      <w:rFonts w:ascii="Times New Roman" w:hAnsi="Times New Roman" w:cs="Times New Roman"/>
                      <w:bCs/>
                      <w:sz w:val="24"/>
                      <w:szCs w:val="24"/>
                      <w:lang w:val="en-US"/>
                    </w:rPr>
                    <w:t>Pleiades Publishing, Ltd.</w:t>
                  </w:r>
                </w:p>
                <w:p w14:paraId="5223C9D9" w14:textId="77777777" w:rsidR="001B06AA" w:rsidRPr="00C463E9" w:rsidRDefault="001B06AA" w:rsidP="001B06AA">
                  <w:pPr>
                    <w:pStyle w:val="NoSpacing"/>
                    <w:jc w:val="both"/>
                    <w:rPr>
                      <w:rFonts w:ascii="Times New Roman" w:hAnsi="Times New Roman" w:cs="Times New Roman"/>
                      <w:sz w:val="24"/>
                      <w:szCs w:val="24"/>
                      <w:lang w:val="en-US"/>
                    </w:rPr>
                  </w:pPr>
                  <w:r w:rsidRPr="00C463E9">
                    <w:rPr>
                      <w:rFonts w:ascii="Times New Roman" w:hAnsi="Times New Roman" w:cs="Times New Roman"/>
                      <w:sz w:val="24"/>
                      <w:szCs w:val="24"/>
                      <w:lang w:val="en-US"/>
                    </w:rPr>
                    <w:t>_______________</w:t>
                  </w:r>
                </w:p>
                <w:p w14:paraId="42036CF6" w14:textId="77777777" w:rsidR="001B06AA" w:rsidRPr="00C463E9" w:rsidRDefault="001B06AA" w:rsidP="001B06AA">
                  <w:pPr>
                    <w:pStyle w:val="NoSpacing"/>
                    <w:jc w:val="both"/>
                    <w:rPr>
                      <w:rFonts w:ascii="Times New Roman" w:hAnsi="Times New Roman" w:cs="Times New Roman"/>
                      <w:sz w:val="24"/>
                      <w:szCs w:val="24"/>
                      <w:lang w:val="en-US"/>
                    </w:rPr>
                  </w:pPr>
                  <w:r w:rsidRPr="00C463E9">
                    <w:rPr>
                      <w:rFonts w:ascii="Times New Roman" w:hAnsi="Times New Roman" w:cs="Times New Roman"/>
                      <w:sz w:val="24"/>
                      <w:szCs w:val="24"/>
                      <w:lang w:val="en-US"/>
                    </w:rPr>
                    <w:t xml:space="preserve">A. </w:t>
                  </w:r>
                  <w:proofErr w:type="spellStart"/>
                  <w:r w:rsidRPr="00C463E9">
                    <w:rPr>
                      <w:rFonts w:ascii="Times New Roman" w:hAnsi="Times New Roman" w:cs="Times New Roman"/>
                      <w:sz w:val="24"/>
                      <w:szCs w:val="24"/>
                      <w:lang w:val="en-US"/>
                    </w:rPr>
                    <w:t>Shustorovich</w:t>
                  </w:r>
                  <w:proofErr w:type="spellEnd"/>
                  <w:r w:rsidRPr="00C463E9">
                    <w:rPr>
                      <w:rFonts w:ascii="Times New Roman" w:hAnsi="Times New Roman" w:cs="Times New Roman"/>
                      <w:sz w:val="24"/>
                      <w:szCs w:val="24"/>
                      <w:lang w:val="en-US"/>
                    </w:rPr>
                    <w:t>,</w:t>
                  </w:r>
                </w:p>
                <w:p w14:paraId="1877FF1F" w14:textId="77777777" w:rsidR="001B06AA" w:rsidRPr="00C463E9" w:rsidRDefault="001B06AA" w:rsidP="001B06AA">
                  <w:pPr>
                    <w:pStyle w:val="NoSpacing"/>
                    <w:jc w:val="both"/>
                    <w:rPr>
                      <w:rFonts w:ascii="Times New Roman" w:hAnsi="Times New Roman" w:cs="Times New Roman"/>
                      <w:sz w:val="24"/>
                      <w:szCs w:val="24"/>
                      <w:lang w:val="en-US"/>
                    </w:rPr>
                  </w:pPr>
                  <w:r w:rsidRPr="00C463E9">
                    <w:rPr>
                      <w:rFonts w:ascii="Times New Roman" w:hAnsi="Times New Roman" w:cs="Times New Roman"/>
                      <w:sz w:val="24"/>
                      <w:szCs w:val="24"/>
                      <w:lang w:val="en-US"/>
                    </w:rPr>
                    <w:t>President, Dr. Sci. (Law), Master in Management Economics</w:t>
                  </w:r>
                </w:p>
              </w:tc>
            </w:tr>
          </w:tbl>
          <w:p w14:paraId="15D7671B" w14:textId="77777777" w:rsidR="001B06AA" w:rsidRPr="00C463E9" w:rsidRDefault="001B06AA" w:rsidP="001B06AA">
            <w:pPr>
              <w:pStyle w:val="NoSpacing"/>
              <w:jc w:val="both"/>
              <w:rPr>
                <w:rFonts w:ascii="Times New Roman" w:hAnsi="Times New Roman" w:cs="Times New Roman"/>
                <w:sz w:val="24"/>
                <w:szCs w:val="24"/>
                <w:lang w:val="en-US"/>
              </w:rPr>
            </w:pPr>
          </w:p>
          <w:p w14:paraId="039B33E1" w14:textId="77777777" w:rsidR="001B06AA" w:rsidRPr="00C463E9" w:rsidRDefault="001B06AA" w:rsidP="001B06AA">
            <w:pPr>
              <w:pStyle w:val="NoSpacing"/>
              <w:jc w:val="center"/>
              <w:rPr>
                <w:rFonts w:ascii="Times New Roman" w:hAnsi="Times New Roman" w:cs="Times New Roman"/>
                <w:b/>
                <w:bCs/>
                <w:sz w:val="24"/>
                <w:szCs w:val="24"/>
                <w:lang w:val="en-US"/>
              </w:rPr>
            </w:pPr>
            <w:r w:rsidRPr="00C463E9">
              <w:rPr>
                <w:rFonts w:ascii="Times New Roman" w:hAnsi="Times New Roman" w:cs="Times New Roman"/>
                <w:b/>
                <w:bCs/>
                <w:sz w:val="24"/>
                <w:szCs w:val="24"/>
                <w:lang w:val="en-US"/>
              </w:rPr>
              <w:t>«AGREED»</w:t>
            </w:r>
          </w:p>
          <w:p w14:paraId="7421F3A3" w14:textId="77777777" w:rsidR="001B06AA" w:rsidRPr="00C463E9" w:rsidRDefault="001B06AA" w:rsidP="001B06AA">
            <w:pPr>
              <w:pStyle w:val="NoSpacing"/>
              <w:jc w:val="both"/>
              <w:rPr>
                <w:rFonts w:ascii="Times New Roman" w:hAnsi="Times New Roman" w:cs="Times New Roman"/>
                <w:b/>
                <w:bCs/>
                <w:sz w:val="24"/>
                <w:szCs w:val="24"/>
                <w:lang w:val="en-US"/>
              </w:rPr>
            </w:pPr>
            <w:r w:rsidRPr="00C463E9">
              <w:rPr>
                <w:rFonts w:ascii="Times New Roman" w:hAnsi="Times New Roman" w:cs="Times New Roman"/>
                <w:b/>
                <w:sz w:val="24"/>
                <w:szCs w:val="24"/>
                <w:lang w:val="en-US"/>
              </w:rPr>
              <w:t>Copyright Holder</w:t>
            </w:r>
            <w:r w:rsidRPr="00C463E9">
              <w:rPr>
                <w:rFonts w:ascii="Times New Roman" w:hAnsi="Times New Roman" w:cs="Times New Roman"/>
                <w:b/>
                <w:bCs/>
                <w:sz w:val="24"/>
                <w:szCs w:val="24"/>
                <w:lang w:val="en-US"/>
              </w:rPr>
              <w:t>:</w:t>
            </w:r>
          </w:p>
          <w:p w14:paraId="558C9732" w14:textId="77777777" w:rsidR="001B06AA" w:rsidRPr="00C445DF" w:rsidRDefault="001B06AA" w:rsidP="001B06AA">
            <w:pPr>
              <w:pStyle w:val="NoSpacing"/>
              <w:jc w:val="both"/>
              <w:rPr>
                <w:rFonts w:ascii="Times New Roman" w:hAnsi="Times New Roman" w:cs="Times New Roman"/>
                <w:sz w:val="24"/>
                <w:szCs w:val="24"/>
                <w:lang w:val="en-US"/>
              </w:rPr>
            </w:pPr>
            <w:r w:rsidRPr="00C445DF">
              <w:rPr>
                <w:rFonts w:ascii="Times New Roman" w:hAnsi="Times New Roman" w:cs="Times New Roman"/>
                <w:sz w:val="24"/>
                <w:szCs w:val="24"/>
                <w:lang w:val="en-US"/>
              </w:rPr>
              <w:t>Federal State Budgetary Institution</w:t>
            </w:r>
            <w:r w:rsidRPr="00C445DF">
              <w:rPr>
                <w:rFonts w:ascii="Times New Roman" w:hAnsi="Times New Roman" w:cs="Times New Roman"/>
                <w:sz w:val="24"/>
                <w:szCs w:val="24"/>
                <w:lang w:val="en-US"/>
              </w:rPr>
              <w:br/>
              <w:t xml:space="preserve"> “Siberian Branch of the Russian Academy </w:t>
            </w:r>
            <w:r w:rsidRPr="00C445DF">
              <w:rPr>
                <w:rFonts w:ascii="Times New Roman" w:hAnsi="Times New Roman" w:cs="Times New Roman"/>
                <w:sz w:val="24"/>
                <w:szCs w:val="24"/>
                <w:lang w:val="en-US"/>
              </w:rPr>
              <w:br/>
              <w:t>of Sciences”</w:t>
            </w:r>
          </w:p>
          <w:p w14:paraId="0D91310F" w14:textId="77777777" w:rsidR="001B06AA" w:rsidRPr="00C445DF" w:rsidRDefault="001B06AA" w:rsidP="001B06AA">
            <w:pPr>
              <w:pStyle w:val="NoSpacing"/>
              <w:jc w:val="both"/>
              <w:rPr>
                <w:rFonts w:ascii="Times New Roman" w:hAnsi="Times New Roman" w:cs="Times New Roman"/>
                <w:sz w:val="24"/>
                <w:szCs w:val="24"/>
                <w:lang w:val="en-US"/>
              </w:rPr>
            </w:pPr>
            <w:r w:rsidRPr="00C445DF">
              <w:rPr>
                <w:rFonts w:ascii="Times New Roman" w:hAnsi="Times New Roman" w:cs="Times New Roman"/>
                <w:sz w:val="24"/>
                <w:szCs w:val="24"/>
                <w:lang w:val="en-US"/>
              </w:rPr>
              <w:t>Chairman SBRAS</w:t>
            </w:r>
          </w:p>
          <w:p w14:paraId="1613C267" w14:textId="77777777" w:rsidR="001B06AA" w:rsidRPr="00C463E9" w:rsidRDefault="001B06AA" w:rsidP="001B06AA">
            <w:pPr>
              <w:pStyle w:val="NoSpacing"/>
              <w:jc w:val="both"/>
              <w:rPr>
                <w:rFonts w:ascii="Times New Roman" w:hAnsi="Times New Roman" w:cs="Times New Roman"/>
                <w:sz w:val="24"/>
                <w:szCs w:val="24"/>
                <w:lang w:val="en-US"/>
              </w:rPr>
            </w:pPr>
          </w:p>
          <w:p w14:paraId="0F159481" w14:textId="77777777" w:rsidR="00513DDD" w:rsidRPr="003E0296" w:rsidRDefault="00513DDD" w:rsidP="001B06AA">
            <w:pPr>
              <w:pStyle w:val="Podpisi"/>
              <w:widowControl/>
              <w:tabs>
                <w:tab w:val="clear" w:pos="567"/>
                <w:tab w:val="clear" w:pos="6237"/>
                <w:tab w:val="center" w:pos="1701"/>
                <w:tab w:val="center" w:pos="7371"/>
              </w:tabs>
              <w:jc w:val="left"/>
              <w:rPr>
                <w:rFonts w:ascii="Times New Roman" w:hAnsi="Times New Roman"/>
                <w:color w:val="auto"/>
                <w:kern w:val="1"/>
                <w:szCs w:val="24"/>
                <w:lang w:eastAsia="ar-SA"/>
              </w:rPr>
            </w:pPr>
            <w:r w:rsidRPr="003E0296">
              <w:rPr>
                <w:rFonts w:ascii="Times New Roman" w:hAnsi="Times New Roman"/>
                <w:color w:val="auto"/>
                <w:kern w:val="1"/>
                <w:szCs w:val="24"/>
                <w:lang w:eastAsia="ar-SA"/>
              </w:rPr>
              <w:t>__________________________</w:t>
            </w:r>
          </w:p>
          <w:p w14:paraId="49EEDD59" w14:textId="77777777" w:rsidR="001B06AA" w:rsidRPr="00B9654E" w:rsidRDefault="0042348F" w:rsidP="001B06AA">
            <w:pPr>
              <w:pStyle w:val="Podpisi"/>
              <w:widowControl/>
              <w:tabs>
                <w:tab w:val="clear" w:pos="567"/>
                <w:tab w:val="clear" w:pos="6237"/>
                <w:tab w:val="center" w:pos="1701"/>
                <w:tab w:val="center" w:pos="7371"/>
              </w:tabs>
              <w:jc w:val="left"/>
              <w:rPr>
                <w:rFonts w:ascii="Times New Roman" w:hAnsi="Times New Roman"/>
                <w:color w:val="auto"/>
                <w:kern w:val="1"/>
                <w:szCs w:val="24"/>
                <w:lang w:eastAsia="ar-SA"/>
              </w:rPr>
            </w:pPr>
            <w:r w:rsidRPr="00B9654E">
              <w:rPr>
                <w:rFonts w:ascii="Times New Roman" w:hAnsi="Times New Roman"/>
                <w:color w:val="auto"/>
                <w:kern w:val="1"/>
                <w:szCs w:val="24"/>
                <w:lang w:eastAsia="ar-SA"/>
              </w:rPr>
              <w:t xml:space="preserve">RAS </w:t>
            </w:r>
            <w:r w:rsidR="001B06AA" w:rsidRPr="00B9654E">
              <w:rPr>
                <w:rFonts w:ascii="Times New Roman" w:hAnsi="Times New Roman"/>
                <w:color w:val="auto"/>
                <w:kern w:val="1"/>
                <w:szCs w:val="24"/>
                <w:lang w:eastAsia="ar-SA"/>
              </w:rPr>
              <w:t xml:space="preserve">Academician V.N. </w:t>
            </w:r>
            <w:proofErr w:type="spellStart"/>
            <w:r w:rsidR="001B06AA" w:rsidRPr="00B9654E">
              <w:rPr>
                <w:rFonts w:ascii="Times New Roman" w:hAnsi="Times New Roman"/>
                <w:color w:val="auto"/>
                <w:kern w:val="1"/>
                <w:szCs w:val="24"/>
                <w:lang w:eastAsia="ar-SA"/>
              </w:rPr>
              <w:t>Parmon</w:t>
            </w:r>
            <w:proofErr w:type="spellEnd"/>
          </w:p>
          <w:p w14:paraId="6BAE79EB" w14:textId="77777777" w:rsidR="001B06AA" w:rsidRPr="00C463E9" w:rsidRDefault="001B06AA" w:rsidP="001B06AA">
            <w:pPr>
              <w:pStyle w:val="NoSpacing"/>
              <w:jc w:val="both"/>
              <w:rPr>
                <w:rFonts w:ascii="Times New Roman" w:hAnsi="Times New Roman" w:cs="Times New Roman"/>
                <w:sz w:val="24"/>
                <w:szCs w:val="24"/>
                <w:lang w:val="en-US"/>
              </w:rPr>
            </w:pPr>
          </w:p>
          <w:p w14:paraId="1F881D5E" w14:textId="77777777" w:rsidR="001B06AA" w:rsidRPr="00C445DF" w:rsidRDefault="001B06AA" w:rsidP="001B06AA">
            <w:pPr>
              <w:pStyle w:val="Podpisi"/>
              <w:widowControl/>
              <w:tabs>
                <w:tab w:val="clear" w:pos="567"/>
                <w:tab w:val="clear" w:pos="6237"/>
                <w:tab w:val="center" w:pos="1701"/>
                <w:tab w:val="center" w:pos="7371"/>
              </w:tabs>
              <w:jc w:val="left"/>
              <w:rPr>
                <w:rFonts w:ascii="Times New Roman" w:hAnsi="Times New Roman"/>
                <w:color w:val="auto"/>
                <w:kern w:val="1"/>
                <w:szCs w:val="24"/>
                <w:lang w:eastAsia="ar-SA"/>
              </w:rPr>
            </w:pPr>
            <w:r w:rsidRPr="00C445DF">
              <w:rPr>
                <w:rFonts w:ascii="Times New Roman" w:hAnsi="Times New Roman"/>
                <w:color w:val="auto"/>
                <w:kern w:val="1"/>
                <w:szCs w:val="24"/>
                <w:lang w:eastAsia="ar-SA"/>
              </w:rPr>
              <w:t xml:space="preserve">Federal State Budgetary Scientific Institution “Sobolev Institute of Mathematics of the Siberian Branch of the Russian Academy of Sciences” </w:t>
            </w:r>
          </w:p>
          <w:p w14:paraId="43DB4F54" w14:textId="77777777" w:rsidR="001B06AA" w:rsidRPr="00B9654E" w:rsidRDefault="007A3693" w:rsidP="001B06AA">
            <w:pPr>
              <w:pStyle w:val="Podpisi"/>
              <w:widowControl/>
              <w:tabs>
                <w:tab w:val="clear" w:pos="567"/>
                <w:tab w:val="clear" w:pos="6237"/>
                <w:tab w:val="center" w:pos="1701"/>
                <w:tab w:val="center" w:pos="7371"/>
              </w:tabs>
              <w:jc w:val="left"/>
              <w:rPr>
                <w:bCs/>
                <w:color w:val="auto"/>
              </w:rPr>
            </w:pPr>
            <w:r w:rsidRPr="00B9654E">
              <w:rPr>
                <w:bCs/>
                <w:color w:val="auto"/>
              </w:rPr>
              <w:t>Acting Director of the Institute</w:t>
            </w:r>
          </w:p>
          <w:p w14:paraId="4F7F1B7D" w14:textId="77777777" w:rsidR="007A3693" w:rsidRPr="00C463E9" w:rsidRDefault="007A3693" w:rsidP="001B06AA">
            <w:pPr>
              <w:pStyle w:val="Podpisi"/>
              <w:widowControl/>
              <w:tabs>
                <w:tab w:val="clear" w:pos="567"/>
                <w:tab w:val="clear" w:pos="6237"/>
                <w:tab w:val="center" w:pos="1701"/>
                <w:tab w:val="center" w:pos="7371"/>
              </w:tabs>
              <w:jc w:val="left"/>
              <w:rPr>
                <w:rFonts w:ascii="Times New Roman" w:hAnsi="Times New Roman"/>
                <w:szCs w:val="24"/>
              </w:rPr>
            </w:pPr>
          </w:p>
          <w:p w14:paraId="5A4E594F" w14:textId="77777777" w:rsidR="001B06AA" w:rsidRPr="00D72E34" w:rsidRDefault="001B06AA" w:rsidP="001B06AA">
            <w:pPr>
              <w:pStyle w:val="Podpisi"/>
              <w:widowControl/>
              <w:tabs>
                <w:tab w:val="clear" w:pos="567"/>
                <w:tab w:val="clear" w:pos="6237"/>
                <w:tab w:val="center" w:pos="1701"/>
                <w:tab w:val="center" w:pos="7371"/>
              </w:tabs>
              <w:jc w:val="left"/>
              <w:rPr>
                <w:rFonts w:ascii="Times New Roman" w:hAnsi="Times New Roman"/>
                <w:szCs w:val="24"/>
              </w:rPr>
            </w:pPr>
            <w:r w:rsidRPr="00D72E34">
              <w:rPr>
                <w:rFonts w:ascii="Times New Roman" w:hAnsi="Times New Roman"/>
                <w:szCs w:val="24"/>
              </w:rPr>
              <w:t>_______________________________</w:t>
            </w:r>
          </w:p>
          <w:p w14:paraId="0AC50FCF" w14:textId="77777777" w:rsidR="001B06AA" w:rsidRPr="00C463E9" w:rsidRDefault="00132727" w:rsidP="001B06AA">
            <w:pPr>
              <w:pStyle w:val="NoSpacing"/>
              <w:jc w:val="both"/>
              <w:rPr>
                <w:rFonts w:ascii="Times New Roman" w:hAnsi="Times New Roman" w:cs="Times New Roman"/>
                <w:sz w:val="24"/>
                <w:szCs w:val="24"/>
                <w:lang w:val="en-US"/>
              </w:rPr>
            </w:pPr>
            <w:r>
              <w:rPr>
                <w:rFonts w:ascii="Times New Roman" w:hAnsi="Times New Roman" w:cs="Times New Roman"/>
                <w:sz w:val="24"/>
                <w:szCs w:val="24"/>
                <w:lang w:val="en-US"/>
              </w:rPr>
              <w:t>RAS Corresponding Member A.E</w:t>
            </w:r>
            <w:r w:rsidR="00290DF2">
              <w:rPr>
                <w:rFonts w:ascii="Times New Roman" w:hAnsi="Times New Roman" w:cs="Times New Roman"/>
                <w:sz w:val="24"/>
                <w:szCs w:val="24"/>
                <w:lang w:val="en-US"/>
              </w:rPr>
              <w:t>.</w:t>
            </w:r>
            <w:r>
              <w:rPr>
                <w:rFonts w:ascii="Times New Roman" w:hAnsi="Times New Roman" w:cs="Times New Roman"/>
                <w:sz w:val="24"/>
                <w:szCs w:val="24"/>
                <w:lang w:val="en-US"/>
              </w:rPr>
              <w:t xml:space="preserve"> Mironov</w:t>
            </w:r>
          </w:p>
          <w:p w14:paraId="44FC1F16" w14:textId="77777777" w:rsidR="001B06AA" w:rsidRPr="00C463E9" w:rsidRDefault="001B06AA" w:rsidP="001B06AA">
            <w:pPr>
              <w:pStyle w:val="NoSpacing"/>
              <w:jc w:val="both"/>
              <w:rPr>
                <w:rFonts w:ascii="Times New Roman" w:hAnsi="Times New Roman" w:cs="Times New Roman"/>
                <w:sz w:val="24"/>
                <w:szCs w:val="24"/>
                <w:lang w:val="en-US"/>
              </w:rPr>
            </w:pPr>
          </w:p>
          <w:p w14:paraId="17417340" w14:textId="77777777" w:rsidR="008772AC" w:rsidRDefault="008772AC" w:rsidP="008772AC">
            <w:pPr>
              <w:pStyle w:val="NoSpacing"/>
              <w:rPr>
                <w:rFonts w:ascii="Times New Roman" w:hAnsi="Times New Roman" w:cs="Times New Roman"/>
                <w:b/>
                <w:bCs/>
                <w:sz w:val="24"/>
                <w:szCs w:val="24"/>
                <w:u w:val="single"/>
                <w:lang w:val="en-US"/>
              </w:rPr>
            </w:pPr>
          </w:p>
          <w:p w14:paraId="44EF1313" w14:textId="77777777" w:rsidR="00311628" w:rsidRPr="00C463E9" w:rsidRDefault="00311628" w:rsidP="00513DDD">
            <w:pPr>
              <w:pStyle w:val="NoSpacing"/>
              <w:rPr>
                <w:rFonts w:ascii="Times New Roman" w:hAnsi="Times New Roman" w:cs="Times New Roman"/>
                <w:sz w:val="24"/>
                <w:szCs w:val="24"/>
                <w:lang w:val="en-US"/>
              </w:rPr>
            </w:pPr>
            <w:r w:rsidRPr="00C463E9">
              <w:rPr>
                <w:rFonts w:ascii="Times New Roman" w:hAnsi="Times New Roman" w:cs="Times New Roman"/>
                <w:sz w:val="24"/>
                <w:szCs w:val="24"/>
                <w:highlight w:val="yellow"/>
                <w:lang w:val="en-US"/>
              </w:rPr>
              <w:t xml:space="preserve">                                   </w:t>
            </w:r>
          </w:p>
        </w:tc>
      </w:tr>
    </w:tbl>
    <w:p w14:paraId="12593BF3" w14:textId="77777777" w:rsidR="00C77DF5" w:rsidRPr="00E903B0" w:rsidRDefault="00C77DF5"/>
    <w:sectPr w:rsidR="00C77DF5" w:rsidRPr="00E903B0" w:rsidSect="008C38DD">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3CCCB" w14:textId="77777777" w:rsidR="001B05DD" w:rsidRDefault="001B05DD" w:rsidP="00B32D96">
      <w:r>
        <w:separator/>
      </w:r>
    </w:p>
  </w:endnote>
  <w:endnote w:type="continuationSeparator" w:id="0">
    <w:p w14:paraId="21230DC4" w14:textId="77777777" w:rsidR="001B05DD" w:rsidRDefault="001B05DD" w:rsidP="00B3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980550"/>
      <w:docPartObj>
        <w:docPartGallery w:val="Page Numbers (Bottom of Page)"/>
        <w:docPartUnique/>
      </w:docPartObj>
    </w:sdtPr>
    <w:sdtContent>
      <w:p w14:paraId="3A25C8F2" w14:textId="77777777" w:rsidR="00B32D96" w:rsidRDefault="00824D81">
        <w:pPr>
          <w:pStyle w:val="Footer"/>
        </w:pPr>
        <w:r>
          <w:rPr>
            <w:noProof/>
          </w:rPr>
          <w:fldChar w:fldCharType="begin"/>
        </w:r>
        <w:r w:rsidR="00593954">
          <w:rPr>
            <w:noProof/>
          </w:rPr>
          <w:instrText xml:space="preserve"> PAGE   \* MERGEFORMAT </w:instrText>
        </w:r>
        <w:r>
          <w:rPr>
            <w:noProof/>
          </w:rPr>
          <w:fldChar w:fldCharType="separate"/>
        </w:r>
        <w:r w:rsidR="003A03FF">
          <w:rPr>
            <w:noProof/>
          </w:rPr>
          <w:t>3</w:t>
        </w:r>
        <w:r>
          <w:rPr>
            <w:noProof/>
          </w:rPr>
          <w:fldChar w:fldCharType="end"/>
        </w:r>
      </w:p>
    </w:sdtContent>
  </w:sdt>
  <w:p w14:paraId="569ABC03" w14:textId="77777777" w:rsidR="00B32D96" w:rsidRDefault="00B32D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3180E" w14:textId="77777777" w:rsidR="001B05DD" w:rsidRDefault="001B05DD" w:rsidP="00B32D96">
      <w:r>
        <w:separator/>
      </w:r>
    </w:p>
  </w:footnote>
  <w:footnote w:type="continuationSeparator" w:id="0">
    <w:p w14:paraId="1FF91EF5" w14:textId="77777777" w:rsidR="001B05DD" w:rsidRDefault="001B05DD" w:rsidP="00B32D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C1AA9"/>
    <w:multiLevelType w:val="hybridMultilevel"/>
    <w:tmpl w:val="E44AADB4"/>
    <w:lvl w:ilvl="0" w:tplc="F62A37D8">
      <w:start w:val="2"/>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204C11"/>
    <w:multiLevelType w:val="hybridMultilevel"/>
    <w:tmpl w:val="27762900"/>
    <w:lvl w:ilvl="0" w:tplc="3384C9B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85772728">
    <w:abstractNumId w:val="1"/>
  </w:num>
  <w:num w:numId="2" w16cid:durableId="153723784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chivalova">
    <w15:presenceInfo w15:providerId="AD" w15:userId="S-1-5-21-317671067-1036000562-316617838-10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6CAD"/>
    <w:rsid w:val="00005B07"/>
    <w:rsid w:val="0001077D"/>
    <w:rsid w:val="000109F1"/>
    <w:rsid w:val="00017830"/>
    <w:rsid w:val="00020193"/>
    <w:rsid w:val="00023F2B"/>
    <w:rsid w:val="0003088C"/>
    <w:rsid w:val="000340CC"/>
    <w:rsid w:val="00037834"/>
    <w:rsid w:val="0004054C"/>
    <w:rsid w:val="00052E7C"/>
    <w:rsid w:val="00056686"/>
    <w:rsid w:val="00056753"/>
    <w:rsid w:val="00057FA4"/>
    <w:rsid w:val="000621B1"/>
    <w:rsid w:val="00062707"/>
    <w:rsid w:val="000707B9"/>
    <w:rsid w:val="0007087E"/>
    <w:rsid w:val="00071071"/>
    <w:rsid w:val="00073668"/>
    <w:rsid w:val="0007375D"/>
    <w:rsid w:val="00077E61"/>
    <w:rsid w:val="00080A93"/>
    <w:rsid w:val="0009270E"/>
    <w:rsid w:val="00095615"/>
    <w:rsid w:val="00097456"/>
    <w:rsid w:val="000A0B9C"/>
    <w:rsid w:val="000A14CD"/>
    <w:rsid w:val="000A699C"/>
    <w:rsid w:val="000A7330"/>
    <w:rsid w:val="000B1328"/>
    <w:rsid w:val="000B3631"/>
    <w:rsid w:val="000B5DEB"/>
    <w:rsid w:val="000C1790"/>
    <w:rsid w:val="000C22C4"/>
    <w:rsid w:val="000C2E33"/>
    <w:rsid w:val="000C3124"/>
    <w:rsid w:val="000C3201"/>
    <w:rsid w:val="000C44FB"/>
    <w:rsid w:val="000C7E00"/>
    <w:rsid w:val="000D2198"/>
    <w:rsid w:val="000D2AD6"/>
    <w:rsid w:val="000D3D3F"/>
    <w:rsid w:val="000E0AE6"/>
    <w:rsid w:val="000E1979"/>
    <w:rsid w:val="000E483E"/>
    <w:rsid w:val="000E6DC3"/>
    <w:rsid w:val="000F5520"/>
    <w:rsid w:val="00104E66"/>
    <w:rsid w:val="00106789"/>
    <w:rsid w:val="00107396"/>
    <w:rsid w:val="0010739F"/>
    <w:rsid w:val="00116158"/>
    <w:rsid w:val="001164D5"/>
    <w:rsid w:val="00116CBB"/>
    <w:rsid w:val="00125C91"/>
    <w:rsid w:val="00127117"/>
    <w:rsid w:val="00132727"/>
    <w:rsid w:val="00134C2A"/>
    <w:rsid w:val="001357A7"/>
    <w:rsid w:val="0014009E"/>
    <w:rsid w:val="001417E7"/>
    <w:rsid w:val="00142AF0"/>
    <w:rsid w:val="0014478D"/>
    <w:rsid w:val="00147F20"/>
    <w:rsid w:val="00155C92"/>
    <w:rsid w:val="0016739A"/>
    <w:rsid w:val="001677C2"/>
    <w:rsid w:val="00170655"/>
    <w:rsid w:val="00176411"/>
    <w:rsid w:val="001814A4"/>
    <w:rsid w:val="00181F67"/>
    <w:rsid w:val="0018335D"/>
    <w:rsid w:val="0019121A"/>
    <w:rsid w:val="00197434"/>
    <w:rsid w:val="001A005F"/>
    <w:rsid w:val="001A014B"/>
    <w:rsid w:val="001A6FA7"/>
    <w:rsid w:val="001B05DD"/>
    <w:rsid w:val="001B06AA"/>
    <w:rsid w:val="001B08B2"/>
    <w:rsid w:val="001B08B4"/>
    <w:rsid w:val="001B21A6"/>
    <w:rsid w:val="001B26BA"/>
    <w:rsid w:val="001B4DB4"/>
    <w:rsid w:val="001B6CF0"/>
    <w:rsid w:val="001C29E9"/>
    <w:rsid w:val="001C4F78"/>
    <w:rsid w:val="001C5527"/>
    <w:rsid w:val="001D220C"/>
    <w:rsid w:val="001D5884"/>
    <w:rsid w:val="001D5B8E"/>
    <w:rsid w:val="001E0E9A"/>
    <w:rsid w:val="001E27F9"/>
    <w:rsid w:val="001E371E"/>
    <w:rsid w:val="001E4AB7"/>
    <w:rsid w:val="001E58C5"/>
    <w:rsid w:val="001E5A59"/>
    <w:rsid w:val="001F2EDF"/>
    <w:rsid w:val="001F43F5"/>
    <w:rsid w:val="001F4DB2"/>
    <w:rsid w:val="001F5BB1"/>
    <w:rsid w:val="00200A07"/>
    <w:rsid w:val="00201A0B"/>
    <w:rsid w:val="002047F7"/>
    <w:rsid w:val="00210988"/>
    <w:rsid w:val="00210A01"/>
    <w:rsid w:val="00212FD2"/>
    <w:rsid w:val="00217499"/>
    <w:rsid w:val="00221AB3"/>
    <w:rsid w:val="0022476C"/>
    <w:rsid w:val="002278DB"/>
    <w:rsid w:val="002337C6"/>
    <w:rsid w:val="00233816"/>
    <w:rsid w:val="00233E39"/>
    <w:rsid w:val="00236BE7"/>
    <w:rsid w:val="00243EFB"/>
    <w:rsid w:val="002504B0"/>
    <w:rsid w:val="002575FA"/>
    <w:rsid w:val="00262EF0"/>
    <w:rsid w:val="002638A4"/>
    <w:rsid w:val="00280276"/>
    <w:rsid w:val="00284383"/>
    <w:rsid w:val="00285D57"/>
    <w:rsid w:val="0028607B"/>
    <w:rsid w:val="002861E0"/>
    <w:rsid w:val="00290DF2"/>
    <w:rsid w:val="00296739"/>
    <w:rsid w:val="002A04E6"/>
    <w:rsid w:val="002C7140"/>
    <w:rsid w:val="002D416A"/>
    <w:rsid w:val="002D7531"/>
    <w:rsid w:val="002E1F61"/>
    <w:rsid w:val="002E3183"/>
    <w:rsid w:val="002E4D73"/>
    <w:rsid w:val="002E5BBA"/>
    <w:rsid w:val="002E5D32"/>
    <w:rsid w:val="002F2441"/>
    <w:rsid w:val="002F7DF6"/>
    <w:rsid w:val="00304292"/>
    <w:rsid w:val="0031109B"/>
    <w:rsid w:val="003112CD"/>
    <w:rsid w:val="00311628"/>
    <w:rsid w:val="00314AD2"/>
    <w:rsid w:val="0032041B"/>
    <w:rsid w:val="00321AB1"/>
    <w:rsid w:val="00324948"/>
    <w:rsid w:val="003252A6"/>
    <w:rsid w:val="003315B2"/>
    <w:rsid w:val="00336C8B"/>
    <w:rsid w:val="0033730B"/>
    <w:rsid w:val="00341593"/>
    <w:rsid w:val="00346F02"/>
    <w:rsid w:val="003502D6"/>
    <w:rsid w:val="00350B70"/>
    <w:rsid w:val="00353D31"/>
    <w:rsid w:val="003555DD"/>
    <w:rsid w:val="00372BCD"/>
    <w:rsid w:val="00372E7A"/>
    <w:rsid w:val="00376CAD"/>
    <w:rsid w:val="00382F2F"/>
    <w:rsid w:val="00383916"/>
    <w:rsid w:val="00385D85"/>
    <w:rsid w:val="003942DC"/>
    <w:rsid w:val="00394893"/>
    <w:rsid w:val="00397FDB"/>
    <w:rsid w:val="003A03FF"/>
    <w:rsid w:val="003A22F0"/>
    <w:rsid w:val="003A52B8"/>
    <w:rsid w:val="003A5683"/>
    <w:rsid w:val="003B07AE"/>
    <w:rsid w:val="003B0A79"/>
    <w:rsid w:val="003B16EE"/>
    <w:rsid w:val="003B5B7C"/>
    <w:rsid w:val="003C261F"/>
    <w:rsid w:val="003C2916"/>
    <w:rsid w:val="003C374E"/>
    <w:rsid w:val="003C66DC"/>
    <w:rsid w:val="003C7048"/>
    <w:rsid w:val="003D1B28"/>
    <w:rsid w:val="003D4CCC"/>
    <w:rsid w:val="003D7732"/>
    <w:rsid w:val="003E0296"/>
    <w:rsid w:val="003E3B5F"/>
    <w:rsid w:val="003E479B"/>
    <w:rsid w:val="003E5F59"/>
    <w:rsid w:val="003E6821"/>
    <w:rsid w:val="003F2FFE"/>
    <w:rsid w:val="003F37EE"/>
    <w:rsid w:val="003F3D1F"/>
    <w:rsid w:val="003F4342"/>
    <w:rsid w:val="003F716B"/>
    <w:rsid w:val="00402E5A"/>
    <w:rsid w:val="0040440B"/>
    <w:rsid w:val="004066E3"/>
    <w:rsid w:val="004118A2"/>
    <w:rsid w:val="00412192"/>
    <w:rsid w:val="0041400B"/>
    <w:rsid w:val="00415870"/>
    <w:rsid w:val="00421612"/>
    <w:rsid w:val="00421E8C"/>
    <w:rsid w:val="0042348F"/>
    <w:rsid w:val="004235EC"/>
    <w:rsid w:val="00425E3C"/>
    <w:rsid w:val="004263D8"/>
    <w:rsid w:val="0043602C"/>
    <w:rsid w:val="004371FA"/>
    <w:rsid w:val="00440B67"/>
    <w:rsid w:val="004425E7"/>
    <w:rsid w:val="00450FDB"/>
    <w:rsid w:val="004540CF"/>
    <w:rsid w:val="00454175"/>
    <w:rsid w:val="004544A3"/>
    <w:rsid w:val="00456905"/>
    <w:rsid w:val="00462E7C"/>
    <w:rsid w:val="004630B7"/>
    <w:rsid w:val="004655AB"/>
    <w:rsid w:val="00466360"/>
    <w:rsid w:val="00470EF7"/>
    <w:rsid w:val="00471DAE"/>
    <w:rsid w:val="004747BB"/>
    <w:rsid w:val="00483220"/>
    <w:rsid w:val="00483AB4"/>
    <w:rsid w:val="0048423A"/>
    <w:rsid w:val="0048567B"/>
    <w:rsid w:val="004869FB"/>
    <w:rsid w:val="004875FB"/>
    <w:rsid w:val="00487AA0"/>
    <w:rsid w:val="00494930"/>
    <w:rsid w:val="004A3A0E"/>
    <w:rsid w:val="004A4474"/>
    <w:rsid w:val="004A5737"/>
    <w:rsid w:val="004A70EC"/>
    <w:rsid w:val="004A72A1"/>
    <w:rsid w:val="004B2D1C"/>
    <w:rsid w:val="004B60F4"/>
    <w:rsid w:val="004B7E4D"/>
    <w:rsid w:val="004C1E05"/>
    <w:rsid w:val="004C36A6"/>
    <w:rsid w:val="004C3D8C"/>
    <w:rsid w:val="004C4E05"/>
    <w:rsid w:val="004D218C"/>
    <w:rsid w:val="004D3234"/>
    <w:rsid w:val="004D3B00"/>
    <w:rsid w:val="004D54D0"/>
    <w:rsid w:val="004D6B94"/>
    <w:rsid w:val="004D7577"/>
    <w:rsid w:val="004E0502"/>
    <w:rsid w:val="004E2675"/>
    <w:rsid w:val="004E4F1B"/>
    <w:rsid w:val="004E75AA"/>
    <w:rsid w:val="004F3030"/>
    <w:rsid w:val="004F4268"/>
    <w:rsid w:val="004F4388"/>
    <w:rsid w:val="004F4F8C"/>
    <w:rsid w:val="004F7CEE"/>
    <w:rsid w:val="00501FA9"/>
    <w:rsid w:val="00502BCB"/>
    <w:rsid w:val="005035D8"/>
    <w:rsid w:val="005040C4"/>
    <w:rsid w:val="00504262"/>
    <w:rsid w:val="00506429"/>
    <w:rsid w:val="00506732"/>
    <w:rsid w:val="0050741F"/>
    <w:rsid w:val="00511D73"/>
    <w:rsid w:val="00513A23"/>
    <w:rsid w:val="00513DDD"/>
    <w:rsid w:val="005165BB"/>
    <w:rsid w:val="00516C9D"/>
    <w:rsid w:val="0052162C"/>
    <w:rsid w:val="00521A8B"/>
    <w:rsid w:val="005220FD"/>
    <w:rsid w:val="005228EB"/>
    <w:rsid w:val="005242D9"/>
    <w:rsid w:val="00524E80"/>
    <w:rsid w:val="00542BF7"/>
    <w:rsid w:val="0054474B"/>
    <w:rsid w:val="00544A9C"/>
    <w:rsid w:val="0055013B"/>
    <w:rsid w:val="005721A2"/>
    <w:rsid w:val="00577EEF"/>
    <w:rsid w:val="00583975"/>
    <w:rsid w:val="005906F2"/>
    <w:rsid w:val="00590ABF"/>
    <w:rsid w:val="00593954"/>
    <w:rsid w:val="005969EC"/>
    <w:rsid w:val="005972A0"/>
    <w:rsid w:val="00597B94"/>
    <w:rsid w:val="005A2AF0"/>
    <w:rsid w:val="005A32D3"/>
    <w:rsid w:val="005A3723"/>
    <w:rsid w:val="005A69A8"/>
    <w:rsid w:val="005B0CEB"/>
    <w:rsid w:val="005C3E72"/>
    <w:rsid w:val="005C4656"/>
    <w:rsid w:val="005C70D6"/>
    <w:rsid w:val="005C7939"/>
    <w:rsid w:val="005D48CC"/>
    <w:rsid w:val="005D5102"/>
    <w:rsid w:val="005D5E0A"/>
    <w:rsid w:val="005E2ADC"/>
    <w:rsid w:val="005E31DB"/>
    <w:rsid w:val="005E5994"/>
    <w:rsid w:val="005F16DA"/>
    <w:rsid w:val="005F5B61"/>
    <w:rsid w:val="00606D6C"/>
    <w:rsid w:val="00607EE9"/>
    <w:rsid w:val="006123A5"/>
    <w:rsid w:val="00612D34"/>
    <w:rsid w:val="00614790"/>
    <w:rsid w:val="00617154"/>
    <w:rsid w:val="00632DB9"/>
    <w:rsid w:val="00635549"/>
    <w:rsid w:val="00636AA4"/>
    <w:rsid w:val="00641B03"/>
    <w:rsid w:val="006451CB"/>
    <w:rsid w:val="00647D81"/>
    <w:rsid w:val="006516FC"/>
    <w:rsid w:val="00651A1F"/>
    <w:rsid w:val="00657790"/>
    <w:rsid w:val="00664E11"/>
    <w:rsid w:val="0066537A"/>
    <w:rsid w:val="00666023"/>
    <w:rsid w:val="00680A2F"/>
    <w:rsid w:val="006820B8"/>
    <w:rsid w:val="00682615"/>
    <w:rsid w:val="0068627C"/>
    <w:rsid w:val="006924F6"/>
    <w:rsid w:val="006959D3"/>
    <w:rsid w:val="006A08AF"/>
    <w:rsid w:val="006A124B"/>
    <w:rsid w:val="006A199E"/>
    <w:rsid w:val="006A21D0"/>
    <w:rsid w:val="006A361E"/>
    <w:rsid w:val="006A7BA7"/>
    <w:rsid w:val="006B018B"/>
    <w:rsid w:val="006B2160"/>
    <w:rsid w:val="006B52B6"/>
    <w:rsid w:val="006C201F"/>
    <w:rsid w:val="006C6649"/>
    <w:rsid w:val="006C7253"/>
    <w:rsid w:val="006D1D0B"/>
    <w:rsid w:val="006D58AA"/>
    <w:rsid w:val="006D6254"/>
    <w:rsid w:val="006E2173"/>
    <w:rsid w:val="006E5389"/>
    <w:rsid w:val="006F00E0"/>
    <w:rsid w:val="006F4C49"/>
    <w:rsid w:val="0070162C"/>
    <w:rsid w:val="0070403F"/>
    <w:rsid w:val="0071191D"/>
    <w:rsid w:val="00713720"/>
    <w:rsid w:val="007155FC"/>
    <w:rsid w:val="007177BE"/>
    <w:rsid w:val="00717B96"/>
    <w:rsid w:val="00736972"/>
    <w:rsid w:val="0074295A"/>
    <w:rsid w:val="00745E18"/>
    <w:rsid w:val="0075258A"/>
    <w:rsid w:val="00752AE0"/>
    <w:rsid w:val="00752BAF"/>
    <w:rsid w:val="00755DAF"/>
    <w:rsid w:val="007613F7"/>
    <w:rsid w:val="00765562"/>
    <w:rsid w:val="00765753"/>
    <w:rsid w:val="00767818"/>
    <w:rsid w:val="00772E5E"/>
    <w:rsid w:val="00777F86"/>
    <w:rsid w:val="0078190E"/>
    <w:rsid w:val="00783813"/>
    <w:rsid w:val="00787F52"/>
    <w:rsid w:val="00794947"/>
    <w:rsid w:val="00797B6B"/>
    <w:rsid w:val="007A0FEB"/>
    <w:rsid w:val="007A2A09"/>
    <w:rsid w:val="007A3693"/>
    <w:rsid w:val="007A7445"/>
    <w:rsid w:val="007B41E9"/>
    <w:rsid w:val="007B66A5"/>
    <w:rsid w:val="007C63A4"/>
    <w:rsid w:val="007D2635"/>
    <w:rsid w:val="007D6D35"/>
    <w:rsid w:val="007F76D2"/>
    <w:rsid w:val="00803CCA"/>
    <w:rsid w:val="0080587F"/>
    <w:rsid w:val="00806F73"/>
    <w:rsid w:val="00810CBD"/>
    <w:rsid w:val="00820DCB"/>
    <w:rsid w:val="00823969"/>
    <w:rsid w:val="008244A3"/>
    <w:rsid w:val="0082488C"/>
    <w:rsid w:val="00824D81"/>
    <w:rsid w:val="00826A5C"/>
    <w:rsid w:val="008308A8"/>
    <w:rsid w:val="008334E5"/>
    <w:rsid w:val="00835816"/>
    <w:rsid w:val="00836A90"/>
    <w:rsid w:val="00840599"/>
    <w:rsid w:val="00840D20"/>
    <w:rsid w:val="00841748"/>
    <w:rsid w:val="00847179"/>
    <w:rsid w:val="008508CA"/>
    <w:rsid w:val="0085607E"/>
    <w:rsid w:val="00856510"/>
    <w:rsid w:val="00864B87"/>
    <w:rsid w:val="008712F3"/>
    <w:rsid w:val="00876E29"/>
    <w:rsid w:val="008772AC"/>
    <w:rsid w:val="00883120"/>
    <w:rsid w:val="0088414C"/>
    <w:rsid w:val="00886DFE"/>
    <w:rsid w:val="0089112F"/>
    <w:rsid w:val="00892DE4"/>
    <w:rsid w:val="00893CEF"/>
    <w:rsid w:val="00895118"/>
    <w:rsid w:val="00897291"/>
    <w:rsid w:val="008A0560"/>
    <w:rsid w:val="008A06F7"/>
    <w:rsid w:val="008A105B"/>
    <w:rsid w:val="008A1A23"/>
    <w:rsid w:val="008A6306"/>
    <w:rsid w:val="008B29AC"/>
    <w:rsid w:val="008B5B2F"/>
    <w:rsid w:val="008B73B6"/>
    <w:rsid w:val="008C1892"/>
    <w:rsid w:val="008C3042"/>
    <w:rsid w:val="008C38DD"/>
    <w:rsid w:val="008C4490"/>
    <w:rsid w:val="008C44D6"/>
    <w:rsid w:val="008C4C2A"/>
    <w:rsid w:val="008C6B06"/>
    <w:rsid w:val="008D09D4"/>
    <w:rsid w:val="008D26CC"/>
    <w:rsid w:val="008D30C0"/>
    <w:rsid w:val="008E03D8"/>
    <w:rsid w:val="008E19B6"/>
    <w:rsid w:val="008E21FE"/>
    <w:rsid w:val="008F2DF4"/>
    <w:rsid w:val="008F7FE1"/>
    <w:rsid w:val="00904079"/>
    <w:rsid w:val="0090428B"/>
    <w:rsid w:val="009065DC"/>
    <w:rsid w:val="009100F8"/>
    <w:rsid w:val="009113C2"/>
    <w:rsid w:val="00911FAF"/>
    <w:rsid w:val="00914E87"/>
    <w:rsid w:val="00915935"/>
    <w:rsid w:val="009174B7"/>
    <w:rsid w:val="00920470"/>
    <w:rsid w:val="009242C7"/>
    <w:rsid w:val="009259D3"/>
    <w:rsid w:val="009263C2"/>
    <w:rsid w:val="009309F6"/>
    <w:rsid w:val="009332AE"/>
    <w:rsid w:val="00934F6D"/>
    <w:rsid w:val="00935AF6"/>
    <w:rsid w:val="0094291A"/>
    <w:rsid w:val="0095289A"/>
    <w:rsid w:val="00952EAF"/>
    <w:rsid w:val="00955146"/>
    <w:rsid w:val="00955E89"/>
    <w:rsid w:val="00956682"/>
    <w:rsid w:val="009600C4"/>
    <w:rsid w:val="00971D08"/>
    <w:rsid w:val="00977E9D"/>
    <w:rsid w:val="00980FA4"/>
    <w:rsid w:val="009827D8"/>
    <w:rsid w:val="0098452B"/>
    <w:rsid w:val="00990918"/>
    <w:rsid w:val="0099171C"/>
    <w:rsid w:val="009924CF"/>
    <w:rsid w:val="00995A51"/>
    <w:rsid w:val="009A2D88"/>
    <w:rsid w:val="009A34AD"/>
    <w:rsid w:val="009A70F2"/>
    <w:rsid w:val="009A7D3A"/>
    <w:rsid w:val="009B04E6"/>
    <w:rsid w:val="009B2085"/>
    <w:rsid w:val="009B7082"/>
    <w:rsid w:val="009C4091"/>
    <w:rsid w:val="009C626F"/>
    <w:rsid w:val="009C735A"/>
    <w:rsid w:val="009D41D8"/>
    <w:rsid w:val="009E2762"/>
    <w:rsid w:val="009F1F8F"/>
    <w:rsid w:val="009F6DEC"/>
    <w:rsid w:val="009F7EDC"/>
    <w:rsid w:val="00A060D6"/>
    <w:rsid w:val="00A15865"/>
    <w:rsid w:val="00A2340F"/>
    <w:rsid w:val="00A25010"/>
    <w:rsid w:val="00A36F3A"/>
    <w:rsid w:val="00A41959"/>
    <w:rsid w:val="00A42438"/>
    <w:rsid w:val="00A43A59"/>
    <w:rsid w:val="00A45173"/>
    <w:rsid w:val="00A4602A"/>
    <w:rsid w:val="00A463BA"/>
    <w:rsid w:val="00A53DC2"/>
    <w:rsid w:val="00A56D9F"/>
    <w:rsid w:val="00A66E92"/>
    <w:rsid w:val="00A70457"/>
    <w:rsid w:val="00A70769"/>
    <w:rsid w:val="00A70F08"/>
    <w:rsid w:val="00A7738B"/>
    <w:rsid w:val="00A80CF2"/>
    <w:rsid w:val="00A83BBD"/>
    <w:rsid w:val="00A961C8"/>
    <w:rsid w:val="00AA1657"/>
    <w:rsid w:val="00AA53D3"/>
    <w:rsid w:val="00AA6371"/>
    <w:rsid w:val="00AA78F0"/>
    <w:rsid w:val="00AB22A5"/>
    <w:rsid w:val="00AC41C4"/>
    <w:rsid w:val="00AC475C"/>
    <w:rsid w:val="00AD3A34"/>
    <w:rsid w:val="00AD52C1"/>
    <w:rsid w:val="00AE22FF"/>
    <w:rsid w:val="00AF3679"/>
    <w:rsid w:val="00AF3B2A"/>
    <w:rsid w:val="00AF4CF7"/>
    <w:rsid w:val="00B01883"/>
    <w:rsid w:val="00B0795A"/>
    <w:rsid w:val="00B10988"/>
    <w:rsid w:val="00B118DD"/>
    <w:rsid w:val="00B12D1D"/>
    <w:rsid w:val="00B141FC"/>
    <w:rsid w:val="00B21D22"/>
    <w:rsid w:val="00B2739E"/>
    <w:rsid w:val="00B32D96"/>
    <w:rsid w:val="00B462D4"/>
    <w:rsid w:val="00B475CF"/>
    <w:rsid w:val="00B5382C"/>
    <w:rsid w:val="00B56D57"/>
    <w:rsid w:val="00B651C8"/>
    <w:rsid w:val="00B66B3A"/>
    <w:rsid w:val="00B76D49"/>
    <w:rsid w:val="00B773A6"/>
    <w:rsid w:val="00B77732"/>
    <w:rsid w:val="00B839D8"/>
    <w:rsid w:val="00B83A10"/>
    <w:rsid w:val="00B85788"/>
    <w:rsid w:val="00B876F5"/>
    <w:rsid w:val="00B93B63"/>
    <w:rsid w:val="00B95571"/>
    <w:rsid w:val="00B9654E"/>
    <w:rsid w:val="00B96778"/>
    <w:rsid w:val="00BA07AE"/>
    <w:rsid w:val="00BB42D5"/>
    <w:rsid w:val="00BC1F3D"/>
    <w:rsid w:val="00BC439D"/>
    <w:rsid w:val="00BD0EE2"/>
    <w:rsid w:val="00BD661E"/>
    <w:rsid w:val="00BF027F"/>
    <w:rsid w:val="00BF0321"/>
    <w:rsid w:val="00C05181"/>
    <w:rsid w:val="00C27EDB"/>
    <w:rsid w:val="00C445DF"/>
    <w:rsid w:val="00C463E9"/>
    <w:rsid w:val="00C4683F"/>
    <w:rsid w:val="00C47900"/>
    <w:rsid w:val="00C5155E"/>
    <w:rsid w:val="00C526BA"/>
    <w:rsid w:val="00C556E6"/>
    <w:rsid w:val="00C57F17"/>
    <w:rsid w:val="00C61365"/>
    <w:rsid w:val="00C63F8D"/>
    <w:rsid w:val="00C64319"/>
    <w:rsid w:val="00C64764"/>
    <w:rsid w:val="00C665E0"/>
    <w:rsid w:val="00C77DF5"/>
    <w:rsid w:val="00C82EC1"/>
    <w:rsid w:val="00C855CB"/>
    <w:rsid w:val="00C95A5E"/>
    <w:rsid w:val="00CA1F97"/>
    <w:rsid w:val="00CA4416"/>
    <w:rsid w:val="00CA4A73"/>
    <w:rsid w:val="00CA788C"/>
    <w:rsid w:val="00CB0F18"/>
    <w:rsid w:val="00CB3F0E"/>
    <w:rsid w:val="00CC0926"/>
    <w:rsid w:val="00CC0CF7"/>
    <w:rsid w:val="00CC2A0B"/>
    <w:rsid w:val="00CC47EA"/>
    <w:rsid w:val="00CC6FF3"/>
    <w:rsid w:val="00CD0519"/>
    <w:rsid w:val="00CD484E"/>
    <w:rsid w:val="00CD5793"/>
    <w:rsid w:val="00CD584B"/>
    <w:rsid w:val="00CD5E4E"/>
    <w:rsid w:val="00CD733E"/>
    <w:rsid w:val="00CE54AC"/>
    <w:rsid w:val="00CE6D38"/>
    <w:rsid w:val="00D00562"/>
    <w:rsid w:val="00D01893"/>
    <w:rsid w:val="00D121DC"/>
    <w:rsid w:val="00D1353F"/>
    <w:rsid w:val="00D207B8"/>
    <w:rsid w:val="00D2126B"/>
    <w:rsid w:val="00D2679D"/>
    <w:rsid w:val="00D3616A"/>
    <w:rsid w:val="00D374AC"/>
    <w:rsid w:val="00D43982"/>
    <w:rsid w:val="00D43C11"/>
    <w:rsid w:val="00D44C22"/>
    <w:rsid w:val="00D529A4"/>
    <w:rsid w:val="00D602BD"/>
    <w:rsid w:val="00D66276"/>
    <w:rsid w:val="00D70974"/>
    <w:rsid w:val="00D72E34"/>
    <w:rsid w:val="00D75FD9"/>
    <w:rsid w:val="00D82C90"/>
    <w:rsid w:val="00D83A9A"/>
    <w:rsid w:val="00D8405B"/>
    <w:rsid w:val="00D846E1"/>
    <w:rsid w:val="00D8561C"/>
    <w:rsid w:val="00D86CA0"/>
    <w:rsid w:val="00D86E27"/>
    <w:rsid w:val="00D86E44"/>
    <w:rsid w:val="00D90138"/>
    <w:rsid w:val="00D92002"/>
    <w:rsid w:val="00D97471"/>
    <w:rsid w:val="00DA4B5A"/>
    <w:rsid w:val="00DA50E8"/>
    <w:rsid w:val="00DA5406"/>
    <w:rsid w:val="00DA59DC"/>
    <w:rsid w:val="00DB1E9D"/>
    <w:rsid w:val="00DB273A"/>
    <w:rsid w:val="00DB6FBA"/>
    <w:rsid w:val="00DB7353"/>
    <w:rsid w:val="00DC071C"/>
    <w:rsid w:val="00DC2194"/>
    <w:rsid w:val="00DC3110"/>
    <w:rsid w:val="00DC6249"/>
    <w:rsid w:val="00DC6B3A"/>
    <w:rsid w:val="00DD1446"/>
    <w:rsid w:val="00DD7AE2"/>
    <w:rsid w:val="00DE163B"/>
    <w:rsid w:val="00DE1896"/>
    <w:rsid w:val="00DE2925"/>
    <w:rsid w:val="00DE4473"/>
    <w:rsid w:val="00DE5DF6"/>
    <w:rsid w:val="00DE6450"/>
    <w:rsid w:val="00DE75DE"/>
    <w:rsid w:val="00DF124C"/>
    <w:rsid w:val="00DF681F"/>
    <w:rsid w:val="00E00EF0"/>
    <w:rsid w:val="00E06651"/>
    <w:rsid w:val="00E14E53"/>
    <w:rsid w:val="00E1670B"/>
    <w:rsid w:val="00E23528"/>
    <w:rsid w:val="00E300BC"/>
    <w:rsid w:val="00E336CB"/>
    <w:rsid w:val="00E35BC6"/>
    <w:rsid w:val="00E40722"/>
    <w:rsid w:val="00E43E66"/>
    <w:rsid w:val="00E443B4"/>
    <w:rsid w:val="00E47EA5"/>
    <w:rsid w:val="00E5120F"/>
    <w:rsid w:val="00E51825"/>
    <w:rsid w:val="00E53F36"/>
    <w:rsid w:val="00E55388"/>
    <w:rsid w:val="00E57DF1"/>
    <w:rsid w:val="00E62557"/>
    <w:rsid w:val="00E665FF"/>
    <w:rsid w:val="00E67F03"/>
    <w:rsid w:val="00E739A7"/>
    <w:rsid w:val="00E74E9D"/>
    <w:rsid w:val="00E80510"/>
    <w:rsid w:val="00E81A3D"/>
    <w:rsid w:val="00E903B0"/>
    <w:rsid w:val="00E91663"/>
    <w:rsid w:val="00EA1C9D"/>
    <w:rsid w:val="00EA2142"/>
    <w:rsid w:val="00EA43C2"/>
    <w:rsid w:val="00EA4EF2"/>
    <w:rsid w:val="00EA7257"/>
    <w:rsid w:val="00EA7A1F"/>
    <w:rsid w:val="00EB36BB"/>
    <w:rsid w:val="00EB612D"/>
    <w:rsid w:val="00EB78C1"/>
    <w:rsid w:val="00EC0C88"/>
    <w:rsid w:val="00EC111C"/>
    <w:rsid w:val="00ED2D37"/>
    <w:rsid w:val="00ED467E"/>
    <w:rsid w:val="00ED7B43"/>
    <w:rsid w:val="00EE4296"/>
    <w:rsid w:val="00EE53FF"/>
    <w:rsid w:val="00EF130C"/>
    <w:rsid w:val="00EF7808"/>
    <w:rsid w:val="00F030A7"/>
    <w:rsid w:val="00F07847"/>
    <w:rsid w:val="00F10E85"/>
    <w:rsid w:val="00F16A34"/>
    <w:rsid w:val="00F203C9"/>
    <w:rsid w:val="00F21329"/>
    <w:rsid w:val="00F22CB1"/>
    <w:rsid w:val="00F251B2"/>
    <w:rsid w:val="00F26B75"/>
    <w:rsid w:val="00F27EF8"/>
    <w:rsid w:val="00F34E9B"/>
    <w:rsid w:val="00F41334"/>
    <w:rsid w:val="00F42E5A"/>
    <w:rsid w:val="00F53C6E"/>
    <w:rsid w:val="00F55AB9"/>
    <w:rsid w:val="00F57D43"/>
    <w:rsid w:val="00F60CF6"/>
    <w:rsid w:val="00F66262"/>
    <w:rsid w:val="00F80732"/>
    <w:rsid w:val="00F8130F"/>
    <w:rsid w:val="00F937B7"/>
    <w:rsid w:val="00F95CE9"/>
    <w:rsid w:val="00FA02B8"/>
    <w:rsid w:val="00FA3D39"/>
    <w:rsid w:val="00FA54F6"/>
    <w:rsid w:val="00FA6429"/>
    <w:rsid w:val="00FB5D84"/>
    <w:rsid w:val="00FC0C2E"/>
    <w:rsid w:val="00FC313E"/>
    <w:rsid w:val="00FC529C"/>
    <w:rsid w:val="00FC52B4"/>
    <w:rsid w:val="00FD7775"/>
    <w:rsid w:val="00FE00A0"/>
    <w:rsid w:val="00FE0AE4"/>
    <w:rsid w:val="00FE2080"/>
    <w:rsid w:val="00FE27D7"/>
    <w:rsid w:val="00FE742A"/>
    <w:rsid w:val="00FF1826"/>
    <w:rsid w:val="00FF59A1"/>
    <w:rsid w:val="00FF5F53"/>
    <w:rsid w:val="00FF6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30A4B"/>
  <w15:docId w15:val="{1721B135-C4D6-4598-80B8-75120757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11C"/>
    <w:rPr>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76C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rsid w:val="00376CAD"/>
    <w:rPr>
      <w:rFonts w:ascii="Times New Roman" w:hAnsi="Times New Roman" w:cs="Times New Roman"/>
      <w:b/>
      <w:bCs w:val="0"/>
      <w:color w:val="000000"/>
    </w:rPr>
  </w:style>
  <w:style w:type="character" w:customStyle="1" w:styleId="2">
    <w:name w:val="Основной текст (2)_"/>
    <w:link w:val="20"/>
    <w:uiPriority w:val="99"/>
    <w:rsid w:val="00376CAD"/>
    <w:rPr>
      <w:shd w:val="clear" w:color="auto" w:fill="FFFFFF"/>
    </w:rPr>
  </w:style>
  <w:style w:type="character" w:customStyle="1" w:styleId="21">
    <w:name w:val="Основной текст (2) + Полужирный"/>
    <w:uiPriority w:val="99"/>
    <w:rsid w:val="00376CAD"/>
    <w:rPr>
      <w:rFonts w:ascii="Times New Roman" w:hAnsi="Times New Roman" w:cs="Times New Roman"/>
      <w:b/>
      <w:bCs/>
      <w:u w:val="none"/>
    </w:rPr>
  </w:style>
  <w:style w:type="paragraph" w:customStyle="1" w:styleId="20">
    <w:name w:val="Основной текст (2)"/>
    <w:basedOn w:val="Normal"/>
    <w:link w:val="2"/>
    <w:uiPriority w:val="99"/>
    <w:rsid w:val="00376CAD"/>
    <w:pPr>
      <w:widowControl w:val="0"/>
      <w:shd w:val="clear" w:color="auto" w:fill="FFFFFF"/>
      <w:spacing w:before="300" w:line="274" w:lineRule="exact"/>
    </w:pPr>
    <w:rPr>
      <w:sz w:val="20"/>
      <w:szCs w:val="20"/>
      <w:lang w:eastAsia="en-US"/>
    </w:rPr>
  </w:style>
  <w:style w:type="paragraph" w:styleId="NoSpacing">
    <w:name w:val="No Spacing"/>
    <w:link w:val="NoSpacingChar"/>
    <w:uiPriority w:val="1"/>
    <w:qFormat/>
    <w:rsid w:val="00376CAD"/>
    <w:rPr>
      <w:rFonts w:asciiTheme="minorHAnsi" w:eastAsiaTheme="minorHAnsi" w:hAnsiTheme="minorHAnsi" w:cstheme="minorBidi"/>
      <w:sz w:val="22"/>
      <w:szCs w:val="22"/>
      <w:lang w:val="ru-RU"/>
    </w:rPr>
  </w:style>
  <w:style w:type="character" w:customStyle="1" w:styleId="NoSpacingChar">
    <w:name w:val="No Spacing Char"/>
    <w:link w:val="NoSpacing"/>
    <w:uiPriority w:val="1"/>
    <w:rsid w:val="00376CAD"/>
    <w:rPr>
      <w:rFonts w:asciiTheme="minorHAnsi" w:eastAsiaTheme="minorHAnsi" w:hAnsiTheme="minorHAnsi" w:cstheme="minorBidi"/>
      <w:sz w:val="22"/>
      <w:szCs w:val="22"/>
      <w:lang w:val="ru-RU"/>
    </w:rPr>
  </w:style>
  <w:style w:type="paragraph" w:customStyle="1" w:styleId="Podpisi">
    <w:name w:val="Podpisi"/>
    <w:basedOn w:val="Normal"/>
    <w:uiPriority w:val="99"/>
    <w:rsid w:val="00376CAD"/>
    <w:pPr>
      <w:widowControl w:val="0"/>
      <w:tabs>
        <w:tab w:val="center" w:pos="567"/>
        <w:tab w:val="center" w:pos="6237"/>
      </w:tabs>
      <w:autoSpaceDE w:val="0"/>
      <w:autoSpaceDN w:val="0"/>
      <w:adjustRightInd w:val="0"/>
      <w:jc w:val="both"/>
    </w:pPr>
    <w:rPr>
      <w:rFonts w:ascii="Times New Roman CYR" w:hAnsi="Times New Roman CYR"/>
      <w:color w:val="000000"/>
      <w:szCs w:val="20"/>
    </w:rPr>
  </w:style>
  <w:style w:type="paragraph" w:customStyle="1" w:styleId="3">
    <w:name w:val="Обычный3"/>
    <w:rsid w:val="00376CAD"/>
    <w:pPr>
      <w:widowControl w:val="0"/>
    </w:pPr>
    <w:rPr>
      <w:rFonts w:ascii="Geneva" w:hAnsi="Geneva"/>
      <w:snapToGrid w:val="0"/>
      <w:sz w:val="24"/>
      <w:lang w:val="ru-RU" w:eastAsia="ru-RU"/>
    </w:rPr>
  </w:style>
  <w:style w:type="paragraph" w:styleId="ListParagraph">
    <w:name w:val="List Paragraph"/>
    <w:basedOn w:val="Normal"/>
    <w:uiPriority w:val="34"/>
    <w:qFormat/>
    <w:rsid w:val="00F030A7"/>
    <w:pPr>
      <w:ind w:left="720"/>
      <w:contextualSpacing/>
    </w:pPr>
  </w:style>
  <w:style w:type="paragraph" w:styleId="Header">
    <w:name w:val="header"/>
    <w:basedOn w:val="Normal"/>
    <w:link w:val="HeaderChar"/>
    <w:uiPriority w:val="99"/>
    <w:semiHidden/>
    <w:unhideWhenUsed/>
    <w:rsid w:val="00B32D96"/>
    <w:pPr>
      <w:tabs>
        <w:tab w:val="center" w:pos="4677"/>
        <w:tab w:val="right" w:pos="9355"/>
      </w:tabs>
    </w:pPr>
  </w:style>
  <w:style w:type="character" w:customStyle="1" w:styleId="HeaderChar">
    <w:name w:val="Header Char"/>
    <w:basedOn w:val="DefaultParagraphFont"/>
    <w:link w:val="Header"/>
    <w:uiPriority w:val="99"/>
    <w:semiHidden/>
    <w:rsid w:val="00B32D96"/>
    <w:rPr>
      <w:sz w:val="24"/>
      <w:szCs w:val="24"/>
      <w:lang w:eastAsia="ru-RU"/>
    </w:rPr>
  </w:style>
  <w:style w:type="paragraph" w:styleId="Footer">
    <w:name w:val="footer"/>
    <w:basedOn w:val="Normal"/>
    <w:link w:val="FooterChar"/>
    <w:uiPriority w:val="99"/>
    <w:unhideWhenUsed/>
    <w:rsid w:val="00B32D96"/>
    <w:pPr>
      <w:tabs>
        <w:tab w:val="center" w:pos="4677"/>
        <w:tab w:val="right" w:pos="9355"/>
      </w:tabs>
    </w:pPr>
  </w:style>
  <w:style w:type="character" w:customStyle="1" w:styleId="FooterChar">
    <w:name w:val="Footer Char"/>
    <w:basedOn w:val="DefaultParagraphFont"/>
    <w:link w:val="Footer"/>
    <w:uiPriority w:val="99"/>
    <w:rsid w:val="00B32D96"/>
    <w:rPr>
      <w:sz w:val="24"/>
      <w:szCs w:val="24"/>
      <w:lang w:eastAsia="ru-RU"/>
    </w:rPr>
  </w:style>
  <w:style w:type="paragraph" w:customStyle="1" w:styleId="a">
    <w:name w:val="Без интервала абзац"/>
    <w:basedOn w:val="NoSpacing"/>
    <w:link w:val="a0"/>
    <w:qFormat/>
    <w:rsid w:val="00A15865"/>
  </w:style>
  <w:style w:type="character" w:customStyle="1" w:styleId="a0">
    <w:name w:val="Без интервала абзац Знак"/>
    <w:link w:val="a"/>
    <w:rsid w:val="00A15865"/>
    <w:rPr>
      <w:rFonts w:asciiTheme="minorHAnsi" w:eastAsiaTheme="minorHAnsi" w:hAnsiTheme="minorHAnsi" w:cstheme="minorBidi"/>
      <w:sz w:val="22"/>
      <w:szCs w:val="22"/>
      <w:lang w:val="ru-RU"/>
    </w:rPr>
  </w:style>
  <w:style w:type="character" w:customStyle="1" w:styleId="total1">
    <w:name w:val="total1"/>
    <w:basedOn w:val="DefaultParagraphFont"/>
    <w:rsid w:val="00BD0EE2"/>
    <w:rPr>
      <w:rFonts w:ascii="Verdana" w:hAnsi="Verdana"/>
      <w:b/>
      <w:bCs/>
      <w:color w:val="000099"/>
      <w:sz w:val="18"/>
      <w:szCs w:val="18"/>
    </w:rPr>
  </w:style>
  <w:style w:type="character" w:customStyle="1" w:styleId="rynqvb">
    <w:name w:val="rynqvb"/>
    <w:basedOn w:val="DefaultParagraphFont"/>
    <w:rsid w:val="005972A0"/>
  </w:style>
  <w:style w:type="character" w:customStyle="1" w:styleId="hwtze">
    <w:name w:val="hwtze"/>
    <w:basedOn w:val="DefaultParagraphFont"/>
    <w:rsid w:val="005972A0"/>
  </w:style>
  <w:style w:type="character" w:customStyle="1" w:styleId="q4iawc">
    <w:name w:val="q4iawc"/>
    <w:basedOn w:val="DefaultParagraphFont"/>
    <w:rsid w:val="005972A0"/>
  </w:style>
  <w:style w:type="character" w:customStyle="1" w:styleId="viiyi">
    <w:name w:val="viiyi"/>
    <w:basedOn w:val="DefaultParagraphFont"/>
    <w:rsid w:val="003E4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6655</Words>
  <Characters>37939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boralx Alexeev</dc:creator>
  <cp:lastModifiedBy>С. Кутателадзе</cp:lastModifiedBy>
  <cp:revision>15</cp:revision>
  <cp:lastPrinted>2023-11-01T14:13:00Z</cp:lastPrinted>
  <dcterms:created xsi:type="dcterms:W3CDTF">2023-11-01T06:31:00Z</dcterms:created>
  <dcterms:modified xsi:type="dcterms:W3CDTF">2023-11-01T14:15:00Z</dcterms:modified>
</cp:coreProperties>
</file>